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ind w:firstLine="0"/>
              <w:jc w:val="left"/>
            </w:pPr>
          </w:p>
        </w:tc>
      </w:tr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AE1C99" w:rsidP="0059632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2005085</w:t>
            </w:r>
          </w:p>
        </w:tc>
      </w:tr>
    </w:tbl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6453A" w:rsidRPr="00EB40C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Pr="00EB40C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Default="0026453A" w:rsidP="0026453A"/>
    <w:p w:rsidR="005C1050" w:rsidRPr="0026453A" w:rsidRDefault="005C1050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AE1C99" w:rsidRPr="000511B1" w:rsidRDefault="00AE1C99" w:rsidP="00AE1C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извести </w:t>
      </w:r>
      <w:proofErr w:type="spellStart"/>
      <w:r>
        <w:rPr>
          <w:b/>
          <w:sz w:val="26"/>
          <w:szCs w:val="26"/>
        </w:rPr>
        <w:t>гидратной</w:t>
      </w:r>
      <w:proofErr w:type="spellEnd"/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</w:rPr>
        <w:t>401</w:t>
      </w:r>
      <w:r>
        <w:rPr>
          <w:b/>
          <w:sz w:val="26"/>
          <w:szCs w:val="26"/>
          <w:lang w:val="en-US"/>
        </w:rPr>
        <w:t>L</w:t>
      </w:r>
      <w:r>
        <w:rPr>
          <w:b/>
          <w:sz w:val="26"/>
          <w:szCs w:val="26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40597" w:rsidRPr="00101DD6" w:rsidRDefault="00440597" w:rsidP="00440597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641E44" w:rsidP="008940A2">
      <w:pPr>
        <w:pStyle w:val="ad"/>
        <w:numPr>
          <w:ilvl w:val="1"/>
          <w:numId w:val="3"/>
        </w:numPr>
        <w:tabs>
          <w:tab w:val="left" w:pos="567"/>
        </w:tabs>
        <w:ind w:left="0" w:firstLine="106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</w:t>
      </w:r>
      <w:r w:rsidR="007C145F">
        <w:rPr>
          <w:sz w:val="24"/>
          <w:szCs w:val="24"/>
        </w:rPr>
        <w:t>треб</w:t>
      </w:r>
      <w:r w:rsidR="00FC4AEB">
        <w:rPr>
          <w:sz w:val="24"/>
          <w:szCs w:val="24"/>
        </w:rPr>
        <w:t xml:space="preserve">ования и характеристики </w:t>
      </w:r>
      <w:r w:rsidR="00AE1C99" w:rsidRPr="004566D6">
        <w:rPr>
          <w:sz w:val="26"/>
          <w:szCs w:val="26"/>
        </w:rPr>
        <w:t xml:space="preserve">извести </w:t>
      </w:r>
      <w:proofErr w:type="spellStart"/>
      <w:r w:rsidR="00AE1C99" w:rsidRPr="004566D6">
        <w:rPr>
          <w:sz w:val="26"/>
          <w:szCs w:val="26"/>
        </w:rPr>
        <w:t>гидратной</w:t>
      </w:r>
      <w:proofErr w:type="spellEnd"/>
      <w:r w:rsidR="008940A2" w:rsidRPr="008940A2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B16083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в </w:t>
      </w:r>
      <w:r w:rsidR="007C145F">
        <w:rPr>
          <w:sz w:val="24"/>
          <w:szCs w:val="24"/>
        </w:rPr>
        <w:t>таблице:</w:t>
      </w:r>
    </w:p>
    <w:p w:rsidR="005C1050" w:rsidRDefault="005C1050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"/>
        <w:gridCol w:w="2209"/>
        <w:gridCol w:w="6691"/>
      </w:tblGrid>
      <w:tr w:rsidR="008940A2" w:rsidRPr="00A521C1" w:rsidTr="00266BBD">
        <w:tc>
          <w:tcPr>
            <w:tcW w:w="592" w:type="dxa"/>
            <w:shd w:val="clear" w:color="auto" w:fill="auto"/>
          </w:tcPr>
          <w:p w:rsidR="008940A2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8940A2" w:rsidRPr="00266BBD">
              <w:rPr>
                <w:sz w:val="26"/>
                <w:szCs w:val="26"/>
              </w:rPr>
              <w:t xml:space="preserve"> </w:t>
            </w:r>
            <w:proofErr w:type="gramStart"/>
            <w:r w:rsidR="008940A2" w:rsidRPr="00266BBD">
              <w:rPr>
                <w:sz w:val="26"/>
                <w:szCs w:val="26"/>
              </w:rPr>
              <w:t>п</w:t>
            </w:r>
            <w:proofErr w:type="gramEnd"/>
            <w:r w:rsidR="008940A2" w:rsidRPr="00266BBD">
              <w:rPr>
                <w:sz w:val="26"/>
                <w:szCs w:val="26"/>
              </w:rPr>
              <w:t>/п</w:t>
            </w:r>
          </w:p>
        </w:tc>
        <w:tc>
          <w:tcPr>
            <w:tcW w:w="2209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91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Технические требования и характеристики</w:t>
            </w:r>
          </w:p>
        </w:tc>
      </w:tr>
      <w:tr w:rsidR="00725159" w:rsidRPr="00A521C1" w:rsidTr="00725159">
        <w:trPr>
          <w:trHeight w:val="407"/>
        </w:trPr>
        <w:tc>
          <w:tcPr>
            <w:tcW w:w="592" w:type="dxa"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shd w:val="clear" w:color="auto" w:fill="auto"/>
            <w:vAlign w:val="center"/>
          </w:tcPr>
          <w:p w:rsidR="00725159" w:rsidRPr="0032561F" w:rsidRDefault="00B20AC0" w:rsidP="00372D98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И</w:t>
            </w:r>
            <w:r w:rsidRPr="004566D6">
              <w:rPr>
                <w:sz w:val="26"/>
                <w:szCs w:val="26"/>
              </w:rPr>
              <w:t>звест</w:t>
            </w:r>
            <w:r>
              <w:rPr>
                <w:sz w:val="26"/>
                <w:szCs w:val="26"/>
              </w:rPr>
              <w:t>ь</w:t>
            </w:r>
            <w:r w:rsidRPr="004566D6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91" w:type="dxa"/>
            <w:shd w:val="clear" w:color="auto" w:fill="auto"/>
          </w:tcPr>
          <w:p w:rsidR="00725159" w:rsidRPr="00725159" w:rsidRDefault="00372D98" w:rsidP="00725159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4566D6">
              <w:rPr>
                <w:sz w:val="26"/>
                <w:szCs w:val="26"/>
              </w:rPr>
              <w:t>гидратн</w:t>
            </w:r>
            <w:r>
              <w:rPr>
                <w:sz w:val="26"/>
                <w:szCs w:val="26"/>
              </w:rPr>
              <w:t>ая</w:t>
            </w:r>
            <w:proofErr w:type="spellEnd"/>
          </w:p>
        </w:tc>
      </w:tr>
    </w:tbl>
    <w:p w:rsidR="008940A2" w:rsidRDefault="008940A2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p w:rsidR="009B7BA1" w:rsidRDefault="00372D98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 xml:space="preserve">Известь </w:t>
      </w:r>
      <w:proofErr w:type="spellStart"/>
      <w:r>
        <w:rPr>
          <w:sz w:val="24"/>
          <w:szCs w:val="24"/>
        </w:rPr>
        <w:t>гидратная</w:t>
      </w:r>
      <w:proofErr w:type="spellEnd"/>
      <w:r>
        <w:rPr>
          <w:sz w:val="24"/>
          <w:szCs w:val="24"/>
        </w:rPr>
        <w:t xml:space="preserve"> предназначена</w:t>
      </w:r>
      <w:r w:rsidR="009B7BA1" w:rsidRPr="009B7BA1">
        <w:rPr>
          <w:sz w:val="24"/>
          <w:szCs w:val="24"/>
        </w:rPr>
        <w:t xml:space="preserve"> для работы в районах с умеренным климатом и промышленной атмосферой, как в закрытом помещении, так и на открытом воздухе. </w:t>
      </w:r>
    </w:p>
    <w:p w:rsidR="00122A2F" w:rsidRDefault="00122A2F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0511B1" w:rsidRPr="000511B1" w:rsidRDefault="00612811" w:rsidP="000511B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Default="00612811" w:rsidP="00A22602">
      <w:pPr>
        <w:pStyle w:val="ad"/>
        <w:numPr>
          <w:ilvl w:val="1"/>
          <w:numId w:val="3"/>
        </w:numPr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EC05CC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372D98">
        <w:rPr>
          <w:sz w:val="24"/>
          <w:szCs w:val="24"/>
        </w:rPr>
        <w:t xml:space="preserve">известь </w:t>
      </w:r>
      <w:proofErr w:type="spellStart"/>
      <w:r w:rsidR="00372D98">
        <w:rPr>
          <w:sz w:val="24"/>
          <w:szCs w:val="24"/>
        </w:rPr>
        <w:t>гидратная</w:t>
      </w:r>
      <w:proofErr w:type="spellEnd"/>
      <w:r w:rsidRPr="00612811">
        <w:rPr>
          <w:sz w:val="24"/>
          <w:szCs w:val="24"/>
        </w:rPr>
        <w:t xml:space="preserve">, </w:t>
      </w:r>
      <w:proofErr w:type="gramStart"/>
      <w:r w:rsidRPr="00612811">
        <w:rPr>
          <w:sz w:val="24"/>
          <w:szCs w:val="24"/>
        </w:rPr>
        <w:t>отвечающ</w:t>
      </w:r>
      <w:r w:rsidR="00EC05CC">
        <w:rPr>
          <w:sz w:val="24"/>
          <w:szCs w:val="24"/>
        </w:rPr>
        <w:t>и</w:t>
      </w:r>
      <w:r w:rsidR="00305054">
        <w:rPr>
          <w:sz w:val="24"/>
          <w:szCs w:val="24"/>
        </w:rPr>
        <w:t>е</w:t>
      </w:r>
      <w:proofErr w:type="gramEnd"/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A22602" w:rsidP="00A22602">
      <w:pPr>
        <w:pStyle w:val="ad"/>
        <w:numPr>
          <w:ilvl w:val="0"/>
          <w:numId w:val="24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75178">
        <w:rPr>
          <w:sz w:val="24"/>
          <w:szCs w:val="24"/>
        </w:rPr>
        <w:t>продукция должна быть новой, ранее не использованной;</w:t>
      </w:r>
    </w:p>
    <w:p w:rsidR="00612811" w:rsidRPr="00122CF0" w:rsidRDefault="00612811" w:rsidP="00A22602">
      <w:pPr>
        <w:pStyle w:val="ad"/>
        <w:numPr>
          <w:ilvl w:val="0"/>
          <w:numId w:val="2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 xml:space="preserve">для российских производителей - </w:t>
      </w:r>
      <w:r w:rsidR="00122CF0" w:rsidRPr="00122CF0">
        <w:rPr>
          <w:sz w:val="24"/>
          <w:szCs w:val="24"/>
        </w:rPr>
        <w:t>наличие ТУ, подтверждающих соответствие техническим требованиям</w:t>
      </w:r>
      <w:r w:rsidRPr="00122CF0">
        <w:rPr>
          <w:sz w:val="24"/>
          <w:szCs w:val="24"/>
        </w:rPr>
        <w:t>;</w:t>
      </w:r>
    </w:p>
    <w:p w:rsidR="00612811" w:rsidRDefault="00612811" w:rsidP="00A22602">
      <w:pPr>
        <w:pStyle w:val="ad"/>
        <w:numPr>
          <w:ilvl w:val="0"/>
          <w:numId w:val="2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372D98">
        <w:rPr>
          <w:sz w:val="24"/>
          <w:szCs w:val="24"/>
        </w:rPr>
        <w:t xml:space="preserve">известь </w:t>
      </w:r>
      <w:proofErr w:type="spellStart"/>
      <w:r w:rsidR="00372D98">
        <w:rPr>
          <w:sz w:val="24"/>
          <w:szCs w:val="24"/>
        </w:rPr>
        <w:t>гидратная</w:t>
      </w:r>
      <w:proofErr w:type="spell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2AC2" w:rsidRPr="0026458C" w:rsidRDefault="006A2AC2" w:rsidP="00A2260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декларации (сертификатов), подтверждающих соответствие </w:t>
      </w:r>
      <w:r w:rsidR="00CE3451">
        <w:rPr>
          <w:sz w:val="24"/>
          <w:szCs w:val="24"/>
        </w:rPr>
        <w:t xml:space="preserve">функциональных и технических показателей </w:t>
      </w:r>
      <w:r w:rsidR="00A22602">
        <w:rPr>
          <w:sz w:val="24"/>
          <w:szCs w:val="24"/>
        </w:rPr>
        <w:t>продукции</w:t>
      </w:r>
      <w:r w:rsidR="00CE3451">
        <w:rPr>
          <w:sz w:val="24"/>
          <w:szCs w:val="24"/>
        </w:rPr>
        <w:t xml:space="preserve"> условиям эксплуатации и действующим отраслевым (национальным) требованиям; </w:t>
      </w:r>
    </w:p>
    <w:p w:rsidR="00612811" w:rsidRPr="00122CF0" w:rsidRDefault="00372D98" w:rsidP="00A2260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известь </w:t>
      </w:r>
      <w:proofErr w:type="spellStart"/>
      <w:r>
        <w:rPr>
          <w:sz w:val="24"/>
          <w:szCs w:val="24"/>
        </w:rPr>
        <w:t>гидратная</w:t>
      </w:r>
      <w:proofErr w:type="spellEnd"/>
      <w:r w:rsidR="00612811" w:rsidRPr="00612811">
        <w:rPr>
          <w:sz w:val="24"/>
          <w:szCs w:val="24"/>
        </w:rPr>
        <w:t>,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122CF0">
        <w:rPr>
          <w:sz w:val="24"/>
          <w:szCs w:val="24"/>
        </w:rPr>
        <w:t xml:space="preserve">одного года и опыт применения в энергосистемах </w:t>
      </w:r>
      <w:r w:rsidR="00122CF0" w:rsidRPr="00122C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122CF0">
        <w:rPr>
          <w:sz w:val="24"/>
          <w:szCs w:val="24"/>
        </w:rPr>
        <w:t>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63034A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30C39" w:rsidRDefault="00730C39" w:rsidP="00730C3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hanging="502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Pr="00372D9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76C4D">
        <w:rPr>
          <w:sz w:val="24"/>
          <w:szCs w:val="24"/>
        </w:rPr>
        <w:t xml:space="preserve">извести </w:t>
      </w:r>
      <w:proofErr w:type="spellStart"/>
      <w:r w:rsidR="00D76C4D">
        <w:rPr>
          <w:sz w:val="24"/>
          <w:szCs w:val="24"/>
        </w:rPr>
        <w:t>гидратной</w:t>
      </w:r>
      <w:proofErr w:type="spellEnd"/>
      <w:r w:rsidR="004E144D" w:rsidRPr="00372D98">
        <w:rPr>
          <w:sz w:val="24"/>
          <w:szCs w:val="24"/>
        </w:rPr>
        <w:t xml:space="preserve">) деклараций </w:t>
      </w:r>
      <w:r w:rsidRPr="00372D98">
        <w:rPr>
          <w:sz w:val="24"/>
          <w:szCs w:val="24"/>
        </w:rPr>
        <w:t xml:space="preserve">(сертификатов) </w:t>
      </w:r>
      <w:r w:rsidR="004E144D" w:rsidRPr="00372D98">
        <w:rPr>
          <w:sz w:val="24"/>
          <w:szCs w:val="24"/>
        </w:rPr>
        <w:t>соответствия требованиям безопасности</w:t>
      </w:r>
      <w:r w:rsidRPr="00372D98">
        <w:rPr>
          <w:sz w:val="24"/>
          <w:szCs w:val="24"/>
        </w:rPr>
        <w:t>;</w:t>
      </w:r>
    </w:p>
    <w:p w:rsidR="00372D98" w:rsidRDefault="00F66FC0" w:rsidP="00D76C4D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372D98">
        <w:rPr>
          <w:sz w:val="24"/>
          <w:szCs w:val="24"/>
        </w:rPr>
        <w:t>наличие заключени</w:t>
      </w:r>
      <w:r w:rsidR="00FB7AEF" w:rsidRPr="00372D98">
        <w:rPr>
          <w:sz w:val="24"/>
          <w:szCs w:val="24"/>
        </w:rPr>
        <w:t>я</w:t>
      </w:r>
      <w:r w:rsidRPr="00372D98">
        <w:rPr>
          <w:sz w:val="24"/>
          <w:szCs w:val="24"/>
        </w:rPr>
        <w:t xml:space="preserve"> о соответствии требованиям СанПиН и други</w:t>
      </w:r>
      <w:r w:rsidR="00FB7AEF" w:rsidRPr="00372D98">
        <w:rPr>
          <w:sz w:val="24"/>
          <w:szCs w:val="24"/>
        </w:rPr>
        <w:t>м</w:t>
      </w:r>
      <w:r w:rsidRPr="00372D98">
        <w:rPr>
          <w:sz w:val="24"/>
          <w:szCs w:val="24"/>
        </w:rPr>
        <w:t xml:space="preserve"> документ</w:t>
      </w:r>
      <w:r w:rsidR="00FB7AEF" w:rsidRPr="00372D98">
        <w:rPr>
          <w:sz w:val="24"/>
          <w:szCs w:val="24"/>
        </w:rPr>
        <w:t>ам</w:t>
      </w:r>
      <w:r w:rsidRPr="00372D98">
        <w:rPr>
          <w:sz w:val="24"/>
          <w:szCs w:val="24"/>
        </w:rPr>
        <w:t xml:space="preserve">, </w:t>
      </w:r>
      <w:r w:rsidR="00FB7AEF" w:rsidRPr="00372D98">
        <w:rPr>
          <w:sz w:val="24"/>
          <w:szCs w:val="24"/>
        </w:rPr>
        <w:t>устанавливающим требования к</w:t>
      </w:r>
      <w:r w:rsidRPr="00372D98">
        <w:rPr>
          <w:sz w:val="24"/>
          <w:szCs w:val="24"/>
        </w:rPr>
        <w:t xml:space="preserve"> качеств</w:t>
      </w:r>
      <w:r w:rsidR="00FB7AEF" w:rsidRPr="00372D98">
        <w:rPr>
          <w:sz w:val="24"/>
          <w:szCs w:val="24"/>
        </w:rPr>
        <w:t>у</w:t>
      </w:r>
      <w:r w:rsidRPr="00372D98">
        <w:rPr>
          <w:sz w:val="24"/>
          <w:szCs w:val="24"/>
        </w:rPr>
        <w:t xml:space="preserve"> и </w:t>
      </w:r>
      <w:r w:rsidR="00FB7AEF" w:rsidRPr="00372D98">
        <w:rPr>
          <w:sz w:val="24"/>
          <w:szCs w:val="24"/>
        </w:rPr>
        <w:t xml:space="preserve">экологической </w:t>
      </w:r>
      <w:r w:rsidRPr="00372D98">
        <w:rPr>
          <w:sz w:val="24"/>
          <w:szCs w:val="24"/>
        </w:rPr>
        <w:t>безопасност</w:t>
      </w:r>
      <w:r w:rsidR="00FB7AEF" w:rsidRPr="00372D98">
        <w:rPr>
          <w:sz w:val="24"/>
          <w:szCs w:val="24"/>
        </w:rPr>
        <w:t>и продукции</w:t>
      </w:r>
      <w:r w:rsidR="004D4E32" w:rsidRPr="00372D98">
        <w:rPr>
          <w:sz w:val="24"/>
          <w:szCs w:val="24"/>
        </w:rPr>
        <w:t>.</w:t>
      </w:r>
      <w:r w:rsidRPr="00372D98">
        <w:rPr>
          <w:sz w:val="24"/>
          <w:szCs w:val="24"/>
        </w:rPr>
        <w:t xml:space="preserve"> </w:t>
      </w:r>
    </w:p>
    <w:p w:rsidR="00372D98" w:rsidRPr="00D76C4D" w:rsidRDefault="004734FF" w:rsidP="00D76C4D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="00372D98" w:rsidRPr="00372D98">
        <w:rPr>
          <w:color w:val="000000"/>
          <w:sz w:val="24"/>
          <w:szCs w:val="24"/>
        </w:rPr>
        <w:t>атериалы, применяемые при производстве</w:t>
      </w:r>
      <w:r w:rsidR="00372D98" w:rsidRPr="00372D98">
        <w:rPr>
          <w:rStyle w:val="apple-converted-space"/>
          <w:color w:val="000000"/>
          <w:sz w:val="24"/>
          <w:szCs w:val="24"/>
        </w:rPr>
        <w:t> </w:t>
      </w:r>
      <w:r w:rsidR="00372D98" w:rsidRPr="00372D98">
        <w:rPr>
          <w:rStyle w:val="match"/>
          <w:color w:val="000000"/>
          <w:sz w:val="24"/>
          <w:szCs w:val="24"/>
        </w:rPr>
        <w:t>извести</w:t>
      </w:r>
      <w:r w:rsidR="00372D98" w:rsidRPr="00372D98">
        <w:rPr>
          <w:color w:val="000000"/>
          <w:sz w:val="24"/>
          <w:szCs w:val="24"/>
        </w:rPr>
        <w:t xml:space="preserve">: карбонатные породы, минеральные добавки (гранулированные доменные или </w:t>
      </w:r>
      <w:proofErr w:type="spellStart"/>
      <w:r w:rsidR="00372D98" w:rsidRPr="00372D98">
        <w:rPr>
          <w:color w:val="000000"/>
          <w:sz w:val="24"/>
          <w:szCs w:val="24"/>
        </w:rPr>
        <w:t>электротермофосфорные</w:t>
      </w:r>
      <w:proofErr w:type="spellEnd"/>
      <w:r w:rsidR="00372D98" w:rsidRPr="00372D98">
        <w:rPr>
          <w:color w:val="000000"/>
          <w:sz w:val="24"/>
          <w:szCs w:val="24"/>
        </w:rPr>
        <w:t xml:space="preserve"> шлаки, активные минеральные добавки, </w:t>
      </w:r>
      <w:r w:rsidR="00372D98" w:rsidRPr="00D76C4D">
        <w:rPr>
          <w:color w:val="000000"/>
          <w:sz w:val="24"/>
          <w:szCs w:val="24"/>
        </w:rPr>
        <w:t>кварцевые пески), должны удовлетворять требованиям соответствующих действующих нормативных документов.</w:t>
      </w:r>
    </w:p>
    <w:p w:rsidR="00D76C4D" w:rsidRPr="00D76C4D" w:rsidRDefault="004734FF" w:rsidP="00D76C4D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color w:val="000000"/>
          <w:sz w:val="24"/>
          <w:szCs w:val="24"/>
        </w:rPr>
        <w:t>х</w:t>
      </w:r>
      <w:r w:rsidR="00D76C4D" w:rsidRPr="00D76C4D">
        <w:rPr>
          <w:color w:val="000000"/>
          <w:sz w:val="24"/>
          <w:szCs w:val="24"/>
        </w:rPr>
        <w:t>имический анализ и определение физико-механических свойств извести проводят по</w:t>
      </w:r>
      <w:r w:rsidR="00D76C4D" w:rsidRPr="00D76C4D">
        <w:rPr>
          <w:rStyle w:val="apple-converted-space"/>
          <w:color w:val="000000"/>
          <w:sz w:val="24"/>
          <w:szCs w:val="24"/>
        </w:rPr>
        <w:t> </w:t>
      </w:r>
      <w:r w:rsidR="00D76C4D" w:rsidRPr="00D76C4D">
        <w:rPr>
          <w:sz w:val="24"/>
          <w:szCs w:val="24"/>
          <w:shd w:val="clear" w:color="auto" w:fill="FFFFFF"/>
        </w:rPr>
        <w:t>ГОСТ 22688</w:t>
      </w:r>
      <w:r w:rsidR="00D76C4D" w:rsidRPr="00D76C4D">
        <w:rPr>
          <w:color w:val="000000"/>
          <w:sz w:val="24"/>
          <w:szCs w:val="24"/>
        </w:rPr>
        <w:t>.</w:t>
      </w:r>
    </w:p>
    <w:p w:rsidR="00372D98" w:rsidRPr="00D76C4D" w:rsidRDefault="00372D98" w:rsidP="00D76C4D">
      <w:pPr>
        <w:pStyle w:val="formattext"/>
        <w:spacing w:before="0" w:beforeAutospacing="0" w:after="0" w:afterAutospacing="0"/>
        <w:contextualSpacing/>
        <w:rPr>
          <w:color w:val="000000"/>
        </w:rPr>
      </w:pPr>
      <w:r w:rsidRPr="00D76C4D">
        <w:rPr>
          <w:color w:val="000000"/>
        </w:rPr>
        <w:t>2.1.1. Минеральные добавки вводят в порошкообразную</w:t>
      </w:r>
      <w:r w:rsidRPr="00D76C4D">
        <w:rPr>
          <w:rStyle w:val="apple-converted-space"/>
          <w:color w:val="000000"/>
        </w:rPr>
        <w:t> </w:t>
      </w:r>
      <w:r w:rsidRPr="00D76C4D">
        <w:rPr>
          <w:rStyle w:val="match"/>
          <w:color w:val="000000"/>
        </w:rPr>
        <w:t>известь</w:t>
      </w:r>
      <w:r w:rsidRPr="00D76C4D">
        <w:rPr>
          <w:rStyle w:val="apple-converted-space"/>
          <w:color w:val="000000"/>
        </w:rPr>
        <w:t> </w:t>
      </w:r>
      <w:r w:rsidRPr="00D76C4D">
        <w:rPr>
          <w:color w:val="000000"/>
        </w:rPr>
        <w:t xml:space="preserve">в количествах, допускаемых требованиями к содержанию в ней активных </w:t>
      </w:r>
      <w:proofErr w:type="spellStart"/>
      <w:r w:rsidRPr="00D76C4D">
        <w:rPr>
          <w:color w:val="000000"/>
        </w:rPr>
        <w:t>CaO+MgO</w:t>
      </w:r>
      <w:proofErr w:type="spellEnd"/>
    </w:p>
    <w:p w:rsidR="00F8363D" w:rsidRPr="008B796D" w:rsidRDefault="00F8363D" w:rsidP="00D76C4D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D76C4D">
        <w:rPr>
          <w:sz w:val="24"/>
          <w:szCs w:val="24"/>
        </w:rPr>
        <w:t>Участник закупочных процедур</w:t>
      </w:r>
      <w:r w:rsidRPr="00372D98">
        <w:rPr>
          <w:sz w:val="24"/>
          <w:szCs w:val="24"/>
        </w:rPr>
        <w:t xml:space="preserve"> на право заключения договора на поставку </w:t>
      </w:r>
      <w:r w:rsidR="00842420" w:rsidRPr="00372D98">
        <w:rPr>
          <w:sz w:val="24"/>
          <w:szCs w:val="24"/>
        </w:rPr>
        <w:t>продукции</w:t>
      </w:r>
      <w:r w:rsidRPr="00372D98">
        <w:rPr>
          <w:sz w:val="24"/>
          <w:szCs w:val="24"/>
        </w:rPr>
        <w:t xml:space="preserve"> для нужд ОАО «МРСК Центра» обязан предоставить</w:t>
      </w:r>
      <w:r w:rsidRPr="008B796D">
        <w:rPr>
          <w:sz w:val="24"/>
          <w:szCs w:val="24"/>
        </w:rPr>
        <w:t xml:space="preserve">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A22602">
        <w:rPr>
          <w:sz w:val="24"/>
          <w:szCs w:val="24"/>
        </w:rPr>
        <w:t>продукции</w:t>
      </w:r>
      <w:r w:rsidRPr="008B796D">
        <w:rPr>
          <w:sz w:val="24"/>
          <w:szCs w:val="24"/>
        </w:rPr>
        <w:t xml:space="preserve"> в техническом предложении</w:t>
      </w:r>
      <w:r w:rsidR="008B796D" w:rsidRPr="008B796D">
        <w:rPr>
          <w:sz w:val="24"/>
          <w:szCs w:val="24"/>
        </w:rPr>
        <w:t>.</w:t>
      </w:r>
    </w:p>
    <w:p w:rsidR="00612811" w:rsidRPr="00372D98" w:rsidRDefault="00372D98" w:rsidP="00CC7296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72D98">
        <w:rPr>
          <w:sz w:val="24"/>
          <w:szCs w:val="24"/>
        </w:rPr>
        <w:t xml:space="preserve">Известь </w:t>
      </w:r>
      <w:proofErr w:type="spellStart"/>
      <w:r w:rsidRPr="00372D98">
        <w:rPr>
          <w:sz w:val="24"/>
          <w:szCs w:val="24"/>
        </w:rPr>
        <w:t>гидратная</w:t>
      </w:r>
      <w:proofErr w:type="spellEnd"/>
      <w:r w:rsidR="00725159" w:rsidRPr="00372D98">
        <w:rPr>
          <w:sz w:val="24"/>
          <w:szCs w:val="24"/>
        </w:rPr>
        <w:t xml:space="preserve"> </w:t>
      </w:r>
      <w:proofErr w:type="spellStart"/>
      <w:r w:rsidR="00725159" w:rsidRPr="00372D98">
        <w:rPr>
          <w:sz w:val="24"/>
          <w:szCs w:val="24"/>
        </w:rPr>
        <w:t>должен</w:t>
      </w:r>
      <w:r w:rsidR="004734FF">
        <w:rPr>
          <w:sz w:val="24"/>
          <w:szCs w:val="24"/>
        </w:rPr>
        <w:t>а</w:t>
      </w:r>
      <w:proofErr w:type="spellEnd"/>
      <w:r w:rsidR="004E144D" w:rsidRPr="00372D98">
        <w:rPr>
          <w:sz w:val="24"/>
          <w:szCs w:val="24"/>
        </w:rPr>
        <w:t xml:space="preserve"> с</w:t>
      </w:r>
      <w:r w:rsidR="00612811" w:rsidRPr="00372D98">
        <w:rPr>
          <w:sz w:val="24"/>
          <w:szCs w:val="24"/>
        </w:rPr>
        <w:t>оответствовать требованиям</w:t>
      </w:r>
      <w:r w:rsidR="002C1597" w:rsidRPr="00372D98">
        <w:rPr>
          <w:sz w:val="24"/>
          <w:szCs w:val="24"/>
        </w:rPr>
        <w:t>:</w:t>
      </w:r>
      <w:r w:rsidR="00612811" w:rsidRPr="00372D98">
        <w:rPr>
          <w:sz w:val="24"/>
          <w:szCs w:val="24"/>
        </w:rPr>
        <w:t xml:space="preserve"> </w:t>
      </w:r>
    </w:p>
    <w:p w:rsidR="00372D98" w:rsidRPr="00372D98" w:rsidRDefault="00372D98" w:rsidP="002C1597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left"/>
        <w:rPr>
          <w:rStyle w:val="match"/>
          <w:sz w:val="24"/>
          <w:szCs w:val="24"/>
        </w:rPr>
      </w:pPr>
      <w:r w:rsidRPr="00372D98">
        <w:rPr>
          <w:color w:val="000000"/>
          <w:sz w:val="24"/>
          <w:szCs w:val="24"/>
        </w:rPr>
        <w:t>ГОСТ 9179-77</w:t>
      </w:r>
      <w:r w:rsidR="002C1597" w:rsidRPr="00372D98">
        <w:rPr>
          <w:sz w:val="24"/>
          <w:szCs w:val="24"/>
        </w:rPr>
        <w:t xml:space="preserve"> </w:t>
      </w:r>
      <w:r w:rsidRPr="00372D98">
        <w:rPr>
          <w:rStyle w:val="match"/>
          <w:bCs/>
          <w:color w:val="000000"/>
          <w:sz w:val="24"/>
          <w:szCs w:val="24"/>
        </w:rPr>
        <w:t>Известь строительная</w:t>
      </w:r>
    </w:p>
    <w:p w:rsidR="00372D98" w:rsidRPr="00372D98" w:rsidRDefault="00372D98" w:rsidP="002C1597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372D98">
        <w:rPr>
          <w:sz w:val="24"/>
          <w:szCs w:val="24"/>
          <w:shd w:val="clear" w:color="auto" w:fill="FFFFFF"/>
        </w:rPr>
        <w:t xml:space="preserve">ГОСТ 22688 </w:t>
      </w:r>
      <w:r w:rsidRPr="00372D98">
        <w:rPr>
          <w:rStyle w:val="match"/>
          <w:bCs/>
          <w:color w:val="000000"/>
          <w:sz w:val="24"/>
          <w:szCs w:val="24"/>
        </w:rPr>
        <w:t>Известь строительная</w:t>
      </w:r>
      <w:r w:rsidRPr="00372D98">
        <w:rPr>
          <w:sz w:val="24"/>
          <w:szCs w:val="24"/>
          <w:shd w:val="clear" w:color="auto" w:fill="FFFFFF"/>
        </w:rPr>
        <w:t xml:space="preserve"> Методы испытаний</w:t>
      </w:r>
    </w:p>
    <w:p w:rsidR="00612811" w:rsidRPr="00612811" w:rsidRDefault="00612811" w:rsidP="00CC7296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706A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76C4D">
        <w:rPr>
          <w:sz w:val="24"/>
          <w:szCs w:val="24"/>
        </w:rPr>
        <w:t xml:space="preserve">извести </w:t>
      </w:r>
      <w:proofErr w:type="spellStart"/>
      <w:r w:rsidR="00D76C4D">
        <w:rPr>
          <w:sz w:val="24"/>
          <w:szCs w:val="24"/>
        </w:rPr>
        <w:t>гидратной</w:t>
      </w:r>
      <w:proofErr w:type="spellEnd"/>
      <w:r w:rsidR="00EC05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ED644C" w:rsidRPr="00F644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>Правила приемки</w:t>
      </w:r>
      <w:r w:rsidR="00C4476E" w:rsidRPr="00C47A7D">
        <w:rPr>
          <w:sz w:val="24"/>
          <w:szCs w:val="24"/>
        </w:rPr>
        <w:t xml:space="preserve"> </w:t>
      </w:r>
      <w:r w:rsidR="00D76C4D">
        <w:rPr>
          <w:sz w:val="24"/>
          <w:szCs w:val="24"/>
        </w:rPr>
        <w:t xml:space="preserve">извести </w:t>
      </w:r>
      <w:proofErr w:type="spellStart"/>
      <w:r w:rsidR="00D76C4D">
        <w:rPr>
          <w:sz w:val="24"/>
          <w:szCs w:val="24"/>
        </w:rPr>
        <w:t>гидратной</w:t>
      </w:r>
      <w:proofErr w:type="spellEnd"/>
      <w:r w:rsidRPr="00C47A7D">
        <w:rPr>
          <w:sz w:val="24"/>
          <w:szCs w:val="24"/>
        </w:rPr>
        <w:t xml:space="preserve"> дол</w:t>
      </w:r>
      <w:r w:rsidR="000511B1">
        <w:rPr>
          <w:sz w:val="24"/>
          <w:szCs w:val="24"/>
        </w:rPr>
        <w:t xml:space="preserve">жны соответствовать требованиям </w:t>
      </w:r>
      <w:r w:rsidR="00266BBD">
        <w:rPr>
          <w:sz w:val="24"/>
          <w:szCs w:val="24"/>
        </w:rPr>
        <w:t>технических условий</w:t>
      </w:r>
      <w:r w:rsidR="00266BBD" w:rsidRPr="00266BBD">
        <w:rPr>
          <w:sz w:val="24"/>
          <w:szCs w:val="24"/>
        </w:rPr>
        <w:t xml:space="preserve"> изготовителя</w:t>
      </w:r>
      <w:r w:rsidR="00D37612" w:rsidRPr="00961849">
        <w:rPr>
          <w:sz w:val="24"/>
          <w:szCs w:val="24"/>
        </w:rPr>
        <w:t>.</w:t>
      </w:r>
    </w:p>
    <w:p w:rsidR="00DE0EA0" w:rsidRDefault="00122C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Способ у</w:t>
      </w:r>
      <w:r w:rsidR="00497866" w:rsidRPr="00122CF0">
        <w:rPr>
          <w:szCs w:val="24"/>
        </w:rPr>
        <w:t>кладк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и транспортировк</w:t>
      </w:r>
      <w:r w:rsidRPr="00122CF0">
        <w:rPr>
          <w:szCs w:val="24"/>
        </w:rPr>
        <w:t>и</w:t>
      </w:r>
      <w:r w:rsidR="00497866" w:rsidRPr="00122CF0">
        <w:rPr>
          <w:szCs w:val="24"/>
        </w:rPr>
        <w:t xml:space="preserve"> </w:t>
      </w:r>
      <w:r w:rsidR="00372D98">
        <w:rPr>
          <w:szCs w:val="24"/>
        </w:rPr>
        <w:t>извест</w:t>
      </w:r>
      <w:r w:rsidR="00D76C4D">
        <w:rPr>
          <w:szCs w:val="24"/>
        </w:rPr>
        <w:t>и</w:t>
      </w:r>
      <w:r w:rsidR="00372D98">
        <w:rPr>
          <w:szCs w:val="24"/>
        </w:rPr>
        <w:t xml:space="preserve"> </w:t>
      </w:r>
      <w:proofErr w:type="spellStart"/>
      <w:r w:rsidR="00372D98">
        <w:rPr>
          <w:szCs w:val="24"/>
        </w:rPr>
        <w:t>гидратн</w:t>
      </w:r>
      <w:r w:rsidR="00D76C4D">
        <w:rPr>
          <w:szCs w:val="24"/>
        </w:rPr>
        <w:t>ой</w:t>
      </w:r>
      <w:proofErr w:type="spellEnd"/>
      <w:r w:rsidR="00497866" w:rsidRPr="00122CF0">
        <w:rPr>
          <w:szCs w:val="24"/>
        </w:rPr>
        <w:t xml:space="preserve"> долж</w:t>
      </w:r>
      <w:r w:rsidRPr="00122CF0">
        <w:rPr>
          <w:szCs w:val="24"/>
        </w:rPr>
        <w:t>е</w:t>
      </w:r>
      <w:r w:rsidR="00497866" w:rsidRPr="00122CF0">
        <w:rPr>
          <w:szCs w:val="24"/>
        </w:rPr>
        <w:t xml:space="preserve">н предотвратить </w:t>
      </w:r>
      <w:r w:rsidR="00EC05CC" w:rsidRPr="00122CF0">
        <w:rPr>
          <w:szCs w:val="24"/>
        </w:rPr>
        <w:t>их</w:t>
      </w:r>
      <w:r w:rsidR="00497866" w:rsidRPr="00122CF0">
        <w:rPr>
          <w:szCs w:val="24"/>
        </w:rPr>
        <w:t xml:space="preserve"> повреждение или порчу во время перевозки</w:t>
      </w:r>
      <w:r w:rsidRPr="00122C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122CF0">
        <w:rPr>
          <w:szCs w:val="24"/>
        </w:rPr>
        <w:t>.</w:t>
      </w:r>
    </w:p>
    <w:p w:rsidR="00CC300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D76C4D">
        <w:rPr>
          <w:szCs w:val="24"/>
        </w:rPr>
        <w:t xml:space="preserve">извести </w:t>
      </w:r>
      <w:proofErr w:type="spellStart"/>
      <w:r w:rsidR="00D76C4D">
        <w:rPr>
          <w:szCs w:val="24"/>
        </w:rPr>
        <w:t>гидратной</w:t>
      </w:r>
      <w:proofErr w:type="spellEnd"/>
      <w:r>
        <w:rPr>
          <w:szCs w:val="24"/>
        </w:rPr>
        <w:t xml:space="preserve"> должна производиться в соответствии с требованиями нормативно-технической </w:t>
      </w:r>
      <w:r w:rsidR="00266BBD">
        <w:rPr>
          <w:szCs w:val="24"/>
        </w:rPr>
        <w:t>документации на конкретную марку</w:t>
      </w:r>
      <w:r>
        <w:rPr>
          <w:szCs w:val="24"/>
        </w:rPr>
        <w:t>.</w:t>
      </w:r>
    </w:p>
    <w:p w:rsidR="0024201B" w:rsidRPr="00961849" w:rsidRDefault="0024201B" w:rsidP="000511B1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61849">
        <w:rPr>
          <w:szCs w:val="24"/>
        </w:rPr>
        <w:t xml:space="preserve">Каждая партия </w:t>
      </w:r>
      <w:r w:rsidR="00D76C4D">
        <w:rPr>
          <w:szCs w:val="24"/>
        </w:rPr>
        <w:t xml:space="preserve">извести </w:t>
      </w:r>
      <w:proofErr w:type="spellStart"/>
      <w:r w:rsidR="00D76C4D">
        <w:rPr>
          <w:szCs w:val="24"/>
        </w:rPr>
        <w:t>гидратной</w:t>
      </w:r>
      <w:proofErr w:type="spellEnd"/>
      <w:r w:rsidRPr="00961849">
        <w:rPr>
          <w:szCs w:val="24"/>
        </w:rPr>
        <w:t xml:space="preserve"> должна подвергаться приемо-сдаточным испытаниям </w:t>
      </w:r>
      <w:r w:rsidR="000511B1">
        <w:rPr>
          <w:szCs w:val="24"/>
        </w:rPr>
        <w:t xml:space="preserve">в соответствие с </w:t>
      </w:r>
      <w:r w:rsidR="00B16083">
        <w:rPr>
          <w:szCs w:val="24"/>
        </w:rPr>
        <w:t>техническими условиями изготовителя</w:t>
      </w:r>
      <w:r w:rsidR="00DE0EA0" w:rsidRPr="00961849">
        <w:rPr>
          <w:szCs w:val="24"/>
        </w:rPr>
        <w:t>.</w:t>
      </w:r>
    </w:p>
    <w:p w:rsidR="00CB4D02" w:rsidRDefault="005B620C" w:rsidP="000511B1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>2</w:t>
      </w:r>
      <w:r w:rsidR="00CB4D02" w:rsidRPr="00CB4D02">
        <w:rPr>
          <w:szCs w:val="24"/>
        </w:rPr>
        <w:t>.</w:t>
      </w:r>
      <w:r w:rsidR="00D76C4D">
        <w:rPr>
          <w:szCs w:val="24"/>
        </w:rPr>
        <w:t>6.</w:t>
      </w:r>
      <w:r w:rsidR="00CB4D02" w:rsidRPr="00CB4D02">
        <w:rPr>
          <w:szCs w:val="24"/>
        </w:rPr>
        <w:t xml:space="preserve"> Срок изготовления </w:t>
      </w:r>
      <w:r w:rsidR="00D76C4D">
        <w:rPr>
          <w:szCs w:val="24"/>
        </w:rPr>
        <w:t xml:space="preserve">извести </w:t>
      </w:r>
      <w:proofErr w:type="spellStart"/>
      <w:r w:rsidR="00D76C4D">
        <w:rPr>
          <w:szCs w:val="24"/>
        </w:rPr>
        <w:t>гидратной</w:t>
      </w:r>
      <w:proofErr w:type="spellEnd"/>
      <w:r w:rsidR="00842420">
        <w:rPr>
          <w:szCs w:val="24"/>
        </w:rPr>
        <w:t xml:space="preserve"> </w:t>
      </w:r>
      <w:r w:rsidR="00CB4D02" w:rsidRPr="00CB4D02">
        <w:rPr>
          <w:szCs w:val="24"/>
        </w:rPr>
        <w:t>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0397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6D1A">
        <w:rPr>
          <w:sz w:val="24"/>
          <w:szCs w:val="24"/>
        </w:rPr>
        <w:t xml:space="preserve">Гарантия на поставляемое </w:t>
      </w:r>
      <w:r w:rsidR="00A22602">
        <w:rPr>
          <w:sz w:val="24"/>
          <w:szCs w:val="24"/>
        </w:rPr>
        <w:t>продукцию</w:t>
      </w:r>
      <w:r w:rsidRPr="00176D1A">
        <w:rPr>
          <w:sz w:val="24"/>
          <w:szCs w:val="24"/>
        </w:rPr>
        <w:t xml:space="preserve"> должна распространяться не менее</w:t>
      </w:r>
      <w:proofErr w:type="gramStart"/>
      <w:r w:rsidR="00A2513F" w:rsidRPr="00176D1A">
        <w:rPr>
          <w:sz w:val="24"/>
          <w:szCs w:val="24"/>
        </w:rPr>
        <w:t>,</w:t>
      </w:r>
      <w:proofErr w:type="gramEnd"/>
      <w:r w:rsidRPr="00176D1A">
        <w:rPr>
          <w:sz w:val="24"/>
          <w:szCs w:val="24"/>
        </w:rPr>
        <w:t xml:space="preserve"> чем на </w:t>
      </w:r>
      <w:r w:rsidR="004734FF" w:rsidRPr="00176D1A">
        <w:rPr>
          <w:color w:val="000000"/>
          <w:sz w:val="24"/>
          <w:szCs w:val="24"/>
        </w:rPr>
        <w:t>30 суток со дня ее отгрузки потребителю</w:t>
      </w:r>
      <w:r w:rsidRPr="00176D1A">
        <w:rPr>
          <w:sz w:val="24"/>
          <w:szCs w:val="24"/>
        </w:rPr>
        <w:t>. Поставщик должен за свой счет  и  сроки, согласованные с Покупателем, устранять дефекты в поставляем</w:t>
      </w:r>
      <w:r w:rsidR="00176D1A">
        <w:rPr>
          <w:sz w:val="24"/>
          <w:szCs w:val="24"/>
        </w:rPr>
        <w:t>ой</w:t>
      </w:r>
      <w:r w:rsidRPr="00176D1A">
        <w:rPr>
          <w:sz w:val="24"/>
          <w:szCs w:val="24"/>
        </w:rPr>
        <w:t xml:space="preserve"> </w:t>
      </w:r>
      <w:r w:rsidR="004734FF" w:rsidRPr="00176D1A">
        <w:rPr>
          <w:sz w:val="24"/>
          <w:szCs w:val="24"/>
        </w:rPr>
        <w:t>продукции</w:t>
      </w:r>
      <w:r w:rsidRPr="00176D1A">
        <w:rPr>
          <w:sz w:val="24"/>
          <w:szCs w:val="24"/>
        </w:rPr>
        <w:t>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:rsidR="00176D1A" w:rsidRPr="00176D1A" w:rsidRDefault="00176D1A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511B1" w:rsidRDefault="000511B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4F4E9E" w:rsidRDefault="00A2260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0511B1" w:rsidRPr="000511B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0511B1" w:rsidRPr="000511B1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</w:t>
      </w:r>
      <w:r w:rsidR="00842420">
        <w:rPr>
          <w:sz w:val="24"/>
          <w:szCs w:val="24"/>
        </w:rPr>
        <w:t>5</w:t>
      </w:r>
      <w:r w:rsidR="001F69A7">
        <w:rPr>
          <w:sz w:val="24"/>
          <w:szCs w:val="24"/>
        </w:rPr>
        <w:t xml:space="preserve"> лет.</w:t>
      </w:r>
    </w:p>
    <w:p w:rsidR="000511B1" w:rsidRPr="00612811" w:rsidRDefault="000511B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5A2527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D76C4D">
        <w:rPr>
          <w:sz w:val="24"/>
          <w:szCs w:val="24"/>
        </w:rPr>
        <w:t xml:space="preserve">извести </w:t>
      </w:r>
      <w:proofErr w:type="spellStart"/>
      <w:r w:rsidR="00D76C4D">
        <w:rPr>
          <w:sz w:val="24"/>
          <w:szCs w:val="24"/>
        </w:rPr>
        <w:t>гидратной</w:t>
      </w:r>
      <w:proofErr w:type="spellEnd"/>
      <w:r w:rsidRPr="008E4989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B16083">
        <w:rPr>
          <w:sz w:val="24"/>
          <w:szCs w:val="24"/>
        </w:rPr>
        <w:t>технических условий изготовителя</w:t>
      </w:r>
      <w:r w:rsidR="005C1050" w:rsidRPr="000511B1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 н</w:t>
      </w:r>
      <w:r w:rsidR="00D35803">
        <w:rPr>
          <w:sz w:val="24"/>
          <w:szCs w:val="24"/>
        </w:rPr>
        <w:t>а</w:t>
      </w:r>
      <w:r w:rsidR="00897389">
        <w:rPr>
          <w:sz w:val="24"/>
          <w:szCs w:val="24"/>
        </w:rPr>
        <w:t xml:space="preserve"> </w:t>
      </w:r>
      <w:r w:rsidR="00D76C4D">
        <w:rPr>
          <w:sz w:val="24"/>
          <w:szCs w:val="24"/>
        </w:rPr>
        <w:t xml:space="preserve">известь </w:t>
      </w:r>
      <w:proofErr w:type="spellStart"/>
      <w:r w:rsidR="00D76C4D">
        <w:rPr>
          <w:sz w:val="24"/>
          <w:szCs w:val="24"/>
        </w:rPr>
        <w:t>гидратною</w:t>
      </w:r>
      <w:proofErr w:type="spellEnd"/>
      <w:r w:rsidR="00D76C4D">
        <w:rPr>
          <w:sz w:val="24"/>
          <w:szCs w:val="24"/>
        </w:rPr>
        <w:t xml:space="preserve"> </w:t>
      </w:r>
      <w:r w:rsidR="00897389">
        <w:rPr>
          <w:sz w:val="24"/>
          <w:szCs w:val="24"/>
        </w:rPr>
        <w:t>конкретных типов.</w:t>
      </w:r>
    </w:p>
    <w:p w:rsidR="0048459B" w:rsidRPr="007B02F8" w:rsidRDefault="0048459B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B02F8">
        <w:rPr>
          <w:sz w:val="24"/>
          <w:szCs w:val="24"/>
        </w:rPr>
        <w:t xml:space="preserve">Маркировка производится непосредственно на </w:t>
      </w:r>
      <w:r w:rsidR="001F69A7">
        <w:rPr>
          <w:sz w:val="24"/>
          <w:szCs w:val="24"/>
        </w:rPr>
        <w:t xml:space="preserve">упаковке </w:t>
      </w:r>
      <w:r w:rsidRPr="007B02F8">
        <w:rPr>
          <w:sz w:val="24"/>
          <w:szCs w:val="24"/>
        </w:rPr>
        <w:t>издели</w:t>
      </w:r>
      <w:r w:rsidR="001F69A7">
        <w:rPr>
          <w:sz w:val="24"/>
          <w:szCs w:val="24"/>
        </w:rPr>
        <w:t>я</w:t>
      </w:r>
      <w:r w:rsidR="00154336" w:rsidRPr="007B02F8">
        <w:rPr>
          <w:sz w:val="24"/>
          <w:szCs w:val="24"/>
        </w:rPr>
        <w:t>.</w:t>
      </w:r>
    </w:p>
    <w:p w:rsidR="00897389" w:rsidRDefault="00872C86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D76C4D">
        <w:rPr>
          <w:sz w:val="24"/>
          <w:szCs w:val="24"/>
        </w:rPr>
        <w:t xml:space="preserve">извести </w:t>
      </w:r>
      <w:proofErr w:type="spellStart"/>
      <w:r w:rsidR="00D76C4D">
        <w:rPr>
          <w:sz w:val="24"/>
          <w:szCs w:val="24"/>
        </w:rPr>
        <w:t>гидратной</w:t>
      </w:r>
      <w:proofErr w:type="spellEnd"/>
      <w:r>
        <w:rPr>
          <w:sz w:val="24"/>
          <w:szCs w:val="24"/>
        </w:rPr>
        <w:t xml:space="preserve"> должна быть разборчивой, качество маркировки должно сохраняться при эксплуатаци</w:t>
      </w:r>
      <w:r w:rsidR="00842420">
        <w:rPr>
          <w:sz w:val="24"/>
          <w:szCs w:val="24"/>
        </w:rPr>
        <w:t xml:space="preserve">и, транспортировании и хранении </w:t>
      </w:r>
      <w:r w:rsidR="00D76C4D">
        <w:rPr>
          <w:sz w:val="24"/>
          <w:szCs w:val="24"/>
        </w:rPr>
        <w:t xml:space="preserve">извести </w:t>
      </w:r>
      <w:proofErr w:type="spellStart"/>
      <w:r w:rsidR="00D76C4D">
        <w:rPr>
          <w:sz w:val="24"/>
          <w:szCs w:val="24"/>
        </w:rPr>
        <w:t>гидратной</w:t>
      </w:r>
      <w:proofErr w:type="spellEnd"/>
      <w:r>
        <w:rPr>
          <w:sz w:val="24"/>
          <w:szCs w:val="24"/>
        </w:rPr>
        <w:t xml:space="preserve"> в режимах и условиях, установленных </w:t>
      </w:r>
      <w:r w:rsidR="00395E7A">
        <w:rPr>
          <w:sz w:val="24"/>
          <w:szCs w:val="24"/>
        </w:rPr>
        <w:t>стандартами или техническими условиями конкретны</w:t>
      </w:r>
      <w:r w:rsidR="00B16083">
        <w:rPr>
          <w:sz w:val="24"/>
          <w:szCs w:val="24"/>
        </w:rPr>
        <w:t>е</w:t>
      </w:r>
      <w:r w:rsidR="00395E7A">
        <w:rPr>
          <w:sz w:val="24"/>
          <w:szCs w:val="24"/>
        </w:rPr>
        <w:t xml:space="preserve"> сери</w:t>
      </w:r>
      <w:r w:rsidR="00B16083">
        <w:rPr>
          <w:sz w:val="24"/>
          <w:szCs w:val="24"/>
        </w:rPr>
        <w:t>и</w:t>
      </w:r>
      <w:r w:rsidR="00395E7A">
        <w:rPr>
          <w:sz w:val="24"/>
          <w:szCs w:val="24"/>
        </w:rPr>
        <w:t xml:space="preserve"> и тип</w:t>
      </w:r>
      <w:r w:rsidR="00B16083">
        <w:rPr>
          <w:sz w:val="24"/>
          <w:szCs w:val="24"/>
        </w:rPr>
        <w:t>ы</w:t>
      </w:r>
      <w:r w:rsidR="00395E7A">
        <w:rPr>
          <w:sz w:val="24"/>
          <w:szCs w:val="24"/>
        </w:rPr>
        <w:t>.</w:t>
      </w:r>
    </w:p>
    <w:p w:rsidR="000511B1" w:rsidRPr="000511B1" w:rsidRDefault="00B16083" w:rsidP="000511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 каждом </w:t>
      </w:r>
      <w:r w:rsidR="00D76C4D">
        <w:rPr>
          <w:sz w:val="24"/>
          <w:szCs w:val="24"/>
        </w:rPr>
        <w:t xml:space="preserve">упаковке </w:t>
      </w:r>
      <w:r w:rsidR="00842420">
        <w:rPr>
          <w:sz w:val="24"/>
          <w:szCs w:val="24"/>
        </w:rPr>
        <w:t>издели</w:t>
      </w:r>
      <w:r w:rsidR="00D76C4D">
        <w:rPr>
          <w:sz w:val="24"/>
          <w:szCs w:val="24"/>
        </w:rPr>
        <w:t>я</w:t>
      </w:r>
      <w:r w:rsidR="000511B1" w:rsidRPr="000511B1">
        <w:rPr>
          <w:sz w:val="24"/>
          <w:szCs w:val="24"/>
        </w:rPr>
        <w:t xml:space="preserve"> должны быть указаны: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товарный знак предприятия-изготовителя;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 xml:space="preserve">условное обозначение </w:t>
      </w:r>
      <w:r w:rsidR="00D76C4D">
        <w:rPr>
          <w:sz w:val="24"/>
          <w:szCs w:val="24"/>
        </w:rPr>
        <w:t xml:space="preserve">извести </w:t>
      </w:r>
      <w:proofErr w:type="spellStart"/>
      <w:r w:rsidR="00D76C4D">
        <w:rPr>
          <w:sz w:val="24"/>
          <w:szCs w:val="24"/>
        </w:rPr>
        <w:t>гидратной</w:t>
      </w:r>
      <w:proofErr w:type="spellEnd"/>
      <w:r w:rsidRPr="000511B1">
        <w:rPr>
          <w:sz w:val="24"/>
          <w:szCs w:val="24"/>
        </w:rPr>
        <w:t>;</w:t>
      </w:r>
    </w:p>
    <w:p w:rsidR="000511B1" w:rsidRPr="000511B1" w:rsidRDefault="000511B1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порядковый номер по системе нумерации предприятия-изготовителя;</w:t>
      </w:r>
    </w:p>
    <w:p w:rsidR="000511B1" w:rsidRDefault="001F69A7" w:rsidP="000511B1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число, месяц, </w:t>
      </w:r>
      <w:r w:rsidR="00B16083">
        <w:rPr>
          <w:sz w:val="24"/>
          <w:szCs w:val="24"/>
        </w:rPr>
        <w:t xml:space="preserve">год выпуска </w:t>
      </w:r>
      <w:r w:rsidR="00D76C4D">
        <w:rPr>
          <w:sz w:val="24"/>
          <w:szCs w:val="24"/>
        </w:rPr>
        <w:t xml:space="preserve">извести </w:t>
      </w:r>
      <w:proofErr w:type="spellStart"/>
      <w:r w:rsidR="00D76C4D">
        <w:rPr>
          <w:sz w:val="24"/>
          <w:szCs w:val="24"/>
        </w:rPr>
        <w:t>гидратной</w:t>
      </w:r>
      <w:proofErr w:type="spellEnd"/>
      <w:r w:rsidR="000511B1" w:rsidRPr="000511B1">
        <w:rPr>
          <w:sz w:val="24"/>
          <w:szCs w:val="24"/>
        </w:rPr>
        <w:t>.</w:t>
      </w:r>
    </w:p>
    <w:p w:rsidR="004F4E9E" w:rsidRDefault="004F4E9E" w:rsidP="000511B1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D76C4D">
        <w:rPr>
          <w:sz w:val="24"/>
          <w:szCs w:val="24"/>
        </w:rPr>
        <w:t xml:space="preserve">извести </w:t>
      </w:r>
      <w:proofErr w:type="spellStart"/>
      <w:r w:rsidR="00D76C4D">
        <w:rPr>
          <w:sz w:val="24"/>
          <w:szCs w:val="24"/>
        </w:rPr>
        <w:t>гидратной</w:t>
      </w:r>
      <w:proofErr w:type="spellEnd"/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716719">
      <w:pPr>
        <w:pStyle w:val="ad"/>
        <w:tabs>
          <w:tab w:val="left" w:pos="1560"/>
        </w:tabs>
        <w:ind w:left="0" w:firstLine="709"/>
        <w:rPr>
          <w:sz w:val="16"/>
          <w:szCs w:val="16"/>
        </w:rPr>
      </w:pPr>
    </w:p>
    <w:p w:rsidR="00612811" w:rsidRPr="00BB6EA4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D76C4D">
        <w:rPr>
          <w:szCs w:val="24"/>
        </w:rPr>
        <w:t xml:space="preserve">извести </w:t>
      </w:r>
      <w:proofErr w:type="spellStart"/>
      <w:r w:rsidR="00D76C4D">
        <w:rPr>
          <w:szCs w:val="24"/>
        </w:rPr>
        <w:t>гидратной</w:t>
      </w:r>
      <w:proofErr w:type="spellEnd"/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224A" w:rsidRDefault="0072224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5C1050">
      <w:headerReference w:type="even" r:id="rId8"/>
      <w:pgSz w:w="12240" w:h="15840" w:code="1"/>
      <w:pgMar w:top="851" w:right="758" w:bottom="851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A66" w:rsidRDefault="00077A66">
      <w:r>
        <w:separator/>
      </w:r>
    </w:p>
  </w:endnote>
  <w:endnote w:type="continuationSeparator" w:id="0">
    <w:p w:rsidR="00077A66" w:rsidRDefault="00077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A66" w:rsidRDefault="00077A66">
      <w:r>
        <w:separator/>
      </w:r>
    </w:p>
  </w:footnote>
  <w:footnote w:type="continuationSeparator" w:id="0">
    <w:p w:rsidR="00077A66" w:rsidRDefault="00077A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597" w:rsidRDefault="004260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159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1597">
      <w:rPr>
        <w:rStyle w:val="a7"/>
        <w:noProof/>
      </w:rPr>
      <w:t>1</w:t>
    </w:r>
    <w:r>
      <w:rPr>
        <w:rStyle w:val="a7"/>
      </w:rPr>
      <w:fldChar w:fldCharType="end"/>
    </w:r>
  </w:p>
  <w:p w:rsidR="002C1597" w:rsidRDefault="002C1597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96B75CA"/>
    <w:multiLevelType w:val="multilevel"/>
    <w:tmpl w:val="3456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04E7C"/>
    <w:multiLevelType w:val="hybridMultilevel"/>
    <w:tmpl w:val="7196E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83E2548"/>
    <w:multiLevelType w:val="hybridMultilevel"/>
    <w:tmpl w:val="DAA695AA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D480A58"/>
    <w:multiLevelType w:val="hybridMultilevel"/>
    <w:tmpl w:val="09B835C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17B27C1"/>
    <w:multiLevelType w:val="hybridMultilevel"/>
    <w:tmpl w:val="B426C2F6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A82001"/>
    <w:multiLevelType w:val="hybridMultilevel"/>
    <w:tmpl w:val="E23490AC"/>
    <w:lvl w:ilvl="0" w:tplc="A58A46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FEE7A56"/>
    <w:multiLevelType w:val="hybridMultilevel"/>
    <w:tmpl w:val="152A2F68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7B245E"/>
    <w:multiLevelType w:val="hybridMultilevel"/>
    <w:tmpl w:val="DE40F2D4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030B19"/>
    <w:multiLevelType w:val="multilevel"/>
    <w:tmpl w:val="C5E8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E86750"/>
    <w:multiLevelType w:val="hybridMultilevel"/>
    <w:tmpl w:val="868ABC02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821591"/>
    <w:multiLevelType w:val="hybridMultilevel"/>
    <w:tmpl w:val="1DEC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2"/>
  </w:num>
  <w:num w:numId="4">
    <w:abstractNumId w:val="3"/>
  </w:num>
  <w:num w:numId="5">
    <w:abstractNumId w:val="14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10"/>
  </w:num>
  <w:num w:numId="13">
    <w:abstractNumId w:val="5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20"/>
  </w:num>
  <w:num w:numId="19">
    <w:abstractNumId w:val="22"/>
  </w:num>
  <w:num w:numId="20">
    <w:abstractNumId w:val="18"/>
  </w:num>
  <w:num w:numId="21">
    <w:abstractNumId w:val="21"/>
  </w:num>
  <w:num w:numId="22">
    <w:abstractNumId w:val="8"/>
  </w:num>
  <w:num w:numId="23">
    <w:abstractNumId w:val="15"/>
  </w:num>
  <w:num w:numId="24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445"/>
    <w:rsid w:val="00004529"/>
    <w:rsid w:val="00004DA3"/>
    <w:rsid w:val="0000513E"/>
    <w:rsid w:val="00005360"/>
    <w:rsid w:val="000069D6"/>
    <w:rsid w:val="00010695"/>
    <w:rsid w:val="0001383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36DF9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404"/>
    <w:rsid w:val="00047C97"/>
    <w:rsid w:val="00050448"/>
    <w:rsid w:val="000510D5"/>
    <w:rsid w:val="000511B1"/>
    <w:rsid w:val="00051535"/>
    <w:rsid w:val="00051CC7"/>
    <w:rsid w:val="0005243C"/>
    <w:rsid w:val="000544E5"/>
    <w:rsid w:val="00057FBD"/>
    <w:rsid w:val="00062FD5"/>
    <w:rsid w:val="000630F6"/>
    <w:rsid w:val="00064749"/>
    <w:rsid w:val="0006507A"/>
    <w:rsid w:val="00071958"/>
    <w:rsid w:val="0007491B"/>
    <w:rsid w:val="000754B6"/>
    <w:rsid w:val="00077A66"/>
    <w:rsid w:val="000808BE"/>
    <w:rsid w:val="00081B6E"/>
    <w:rsid w:val="000844E3"/>
    <w:rsid w:val="00084847"/>
    <w:rsid w:val="000858AE"/>
    <w:rsid w:val="00085DAC"/>
    <w:rsid w:val="00092D5F"/>
    <w:rsid w:val="00093198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06D"/>
    <w:rsid w:val="000B1E9C"/>
    <w:rsid w:val="000B3BAB"/>
    <w:rsid w:val="000B5D7C"/>
    <w:rsid w:val="000B7290"/>
    <w:rsid w:val="000B7329"/>
    <w:rsid w:val="000B7484"/>
    <w:rsid w:val="000C0E47"/>
    <w:rsid w:val="000C2897"/>
    <w:rsid w:val="000C3993"/>
    <w:rsid w:val="000C41EF"/>
    <w:rsid w:val="000C69C2"/>
    <w:rsid w:val="000C6C30"/>
    <w:rsid w:val="000C6D57"/>
    <w:rsid w:val="000C6FE0"/>
    <w:rsid w:val="000C77B0"/>
    <w:rsid w:val="000C7CFF"/>
    <w:rsid w:val="000D0F91"/>
    <w:rsid w:val="000D162D"/>
    <w:rsid w:val="000D18FE"/>
    <w:rsid w:val="000D253D"/>
    <w:rsid w:val="000D256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732"/>
    <w:rsid w:val="000F6F5B"/>
    <w:rsid w:val="000F720B"/>
    <w:rsid w:val="00101290"/>
    <w:rsid w:val="00101DD6"/>
    <w:rsid w:val="001028AA"/>
    <w:rsid w:val="00103001"/>
    <w:rsid w:val="001041B7"/>
    <w:rsid w:val="00104E1F"/>
    <w:rsid w:val="00106130"/>
    <w:rsid w:val="00106731"/>
    <w:rsid w:val="00107271"/>
    <w:rsid w:val="00114C92"/>
    <w:rsid w:val="00115340"/>
    <w:rsid w:val="00117DC6"/>
    <w:rsid w:val="00120F84"/>
    <w:rsid w:val="00121A1F"/>
    <w:rsid w:val="00122385"/>
    <w:rsid w:val="00122A2F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4000"/>
    <w:rsid w:val="00145642"/>
    <w:rsid w:val="0015016E"/>
    <w:rsid w:val="001509E5"/>
    <w:rsid w:val="0015121B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6D1A"/>
    <w:rsid w:val="00177783"/>
    <w:rsid w:val="00177C04"/>
    <w:rsid w:val="00177F01"/>
    <w:rsid w:val="001801AA"/>
    <w:rsid w:val="00180954"/>
    <w:rsid w:val="00181B73"/>
    <w:rsid w:val="00181BBF"/>
    <w:rsid w:val="00181ED4"/>
    <w:rsid w:val="00182091"/>
    <w:rsid w:val="001868B5"/>
    <w:rsid w:val="00186D6A"/>
    <w:rsid w:val="00190521"/>
    <w:rsid w:val="00190735"/>
    <w:rsid w:val="00190A26"/>
    <w:rsid w:val="001919CA"/>
    <w:rsid w:val="00192E02"/>
    <w:rsid w:val="00194B0C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257"/>
    <w:rsid w:val="001B3E25"/>
    <w:rsid w:val="001B43BA"/>
    <w:rsid w:val="001B7FD4"/>
    <w:rsid w:val="001C0CD9"/>
    <w:rsid w:val="001C1248"/>
    <w:rsid w:val="001C19CB"/>
    <w:rsid w:val="001C347A"/>
    <w:rsid w:val="001C35CE"/>
    <w:rsid w:val="001C37EA"/>
    <w:rsid w:val="001C4CAC"/>
    <w:rsid w:val="001C53B1"/>
    <w:rsid w:val="001C645E"/>
    <w:rsid w:val="001C7DE4"/>
    <w:rsid w:val="001D2559"/>
    <w:rsid w:val="001D35B0"/>
    <w:rsid w:val="001D5D1C"/>
    <w:rsid w:val="001D6900"/>
    <w:rsid w:val="001E184B"/>
    <w:rsid w:val="001E319B"/>
    <w:rsid w:val="001E634A"/>
    <w:rsid w:val="001E6D26"/>
    <w:rsid w:val="001F090B"/>
    <w:rsid w:val="001F19B0"/>
    <w:rsid w:val="001F5609"/>
    <w:rsid w:val="001F5706"/>
    <w:rsid w:val="001F69A7"/>
    <w:rsid w:val="001F6CEB"/>
    <w:rsid w:val="001F78FD"/>
    <w:rsid w:val="001F7A2A"/>
    <w:rsid w:val="002037CA"/>
    <w:rsid w:val="0020495F"/>
    <w:rsid w:val="00206147"/>
    <w:rsid w:val="00207FF0"/>
    <w:rsid w:val="0021292B"/>
    <w:rsid w:val="00213168"/>
    <w:rsid w:val="0021474F"/>
    <w:rsid w:val="002166E3"/>
    <w:rsid w:val="00217DF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FAF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0B9"/>
    <w:rsid w:val="002475B9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BBD"/>
    <w:rsid w:val="00266EA4"/>
    <w:rsid w:val="00267155"/>
    <w:rsid w:val="00267C77"/>
    <w:rsid w:val="00270EC1"/>
    <w:rsid w:val="00272893"/>
    <w:rsid w:val="00274583"/>
    <w:rsid w:val="002761C6"/>
    <w:rsid w:val="00277523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A7E7A"/>
    <w:rsid w:val="002B0030"/>
    <w:rsid w:val="002B056F"/>
    <w:rsid w:val="002B06A7"/>
    <w:rsid w:val="002B089B"/>
    <w:rsid w:val="002B2AEB"/>
    <w:rsid w:val="002B56E0"/>
    <w:rsid w:val="002B5EB4"/>
    <w:rsid w:val="002B6269"/>
    <w:rsid w:val="002C08A7"/>
    <w:rsid w:val="002C1597"/>
    <w:rsid w:val="002C1AA6"/>
    <w:rsid w:val="002C1D09"/>
    <w:rsid w:val="002C3611"/>
    <w:rsid w:val="002C4B0C"/>
    <w:rsid w:val="002C5858"/>
    <w:rsid w:val="002C6308"/>
    <w:rsid w:val="002C78DB"/>
    <w:rsid w:val="002D1182"/>
    <w:rsid w:val="002D1202"/>
    <w:rsid w:val="002D133C"/>
    <w:rsid w:val="002D5222"/>
    <w:rsid w:val="002D5C5F"/>
    <w:rsid w:val="002D5E88"/>
    <w:rsid w:val="002E0E0F"/>
    <w:rsid w:val="002E18B5"/>
    <w:rsid w:val="002E18E0"/>
    <w:rsid w:val="002E22F4"/>
    <w:rsid w:val="002E3087"/>
    <w:rsid w:val="002E3A47"/>
    <w:rsid w:val="002E4AA0"/>
    <w:rsid w:val="002E602B"/>
    <w:rsid w:val="002E63DE"/>
    <w:rsid w:val="002E66CB"/>
    <w:rsid w:val="002E6C8A"/>
    <w:rsid w:val="002F0529"/>
    <w:rsid w:val="002F12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26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1F"/>
    <w:rsid w:val="00325640"/>
    <w:rsid w:val="003270AA"/>
    <w:rsid w:val="003317E2"/>
    <w:rsid w:val="00331BAE"/>
    <w:rsid w:val="00334053"/>
    <w:rsid w:val="0033432F"/>
    <w:rsid w:val="0033682D"/>
    <w:rsid w:val="00340419"/>
    <w:rsid w:val="00342AC0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2D98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620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0D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02A"/>
    <w:rsid w:val="003E2BE8"/>
    <w:rsid w:val="003E7D01"/>
    <w:rsid w:val="003F138E"/>
    <w:rsid w:val="003F1A59"/>
    <w:rsid w:val="003F2112"/>
    <w:rsid w:val="003F2357"/>
    <w:rsid w:val="003F34CD"/>
    <w:rsid w:val="003F3C1F"/>
    <w:rsid w:val="003F48A1"/>
    <w:rsid w:val="003F55A9"/>
    <w:rsid w:val="003F5814"/>
    <w:rsid w:val="003F5BEE"/>
    <w:rsid w:val="003F5FE6"/>
    <w:rsid w:val="003F654C"/>
    <w:rsid w:val="003F655B"/>
    <w:rsid w:val="003F6771"/>
    <w:rsid w:val="003F6BB3"/>
    <w:rsid w:val="004009A6"/>
    <w:rsid w:val="00400B04"/>
    <w:rsid w:val="00400B6F"/>
    <w:rsid w:val="00400C6E"/>
    <w:rsid w:val="00400E5F"/>
    <w:rsid w:val="004018A1"/>
    <w:rsid w:val="004060E1"/>
    <w:rsid w:val="0040741D"/>
    <w:rsid w:val="004077A8"/>
    <w:rsid w:val="00407B65"/>
    <w:rsid w:val="00407BB8"/>
    <w:rsid w:val="00407D7B"/>
    <w:rsid w:val="00407E0A"/>
    <w:rsid w:val="00407EEE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005"/>
    <w:rsid w:val="00426386"/>
    <w:rsid w:val="00426525"/>
    <w:rsid w:val="00426C7D"/>
    <w:rsid w:val="004272B5"/>
    <w:rsid w:val="00430179"/>
    <w:rsid w:val="00431983"/>
    <w:rsid w:val="0043338D"/>
    <w:rsid w:val="00433C34"/>
    <w:rsid w:val="00435F58"/>
    <w:rsid w:val="00437205"/>
    <w:rsid w:val="0043769D"/>
    <w:rsid w:val="00437D8C"/>
    <w:rsid w:val="00440597"/>
    <w:rsid w:val="00440D61"/>
    <w:rsid w:val="00440D8B"/>
    <w:rsid w:val="0044147D"/>
    <w:rsid w:val="004437D3"/>
    <w:rsid w:val="00445474"/>
    <w:rsid w:val="00445919"/>
    <w:rsid w:val="00445DFB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6AC"/>
    <w:rsid w:val="004574C5"/>
    <w:rsid w:val="00460744"/>
    <w:rsid w:val="00460AA5"/>
    <w:rsid w:val="00460E85"/>
    <w:rsid w:val="0046214C"/>
    <w:rsid w:val="00462569"/>
    <w:rsid w:val="00462826"/>
    <w:rsid w:val="00463071"/>
    <w:rsid w:val="004656E1"/>
    <w:rsid w:val="004658EB"/>
    <w:rsid w:val="00470B59"/>
    <w:rsid w:val="00470D7E"/>
    <w:rsid w:val="00472626"/>
    <w:rsid w:val="004734FF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056"/>
    <w:rsid w:val="00487402"/>
    <w:rsid w:val="00490EA7"/>
    <w:rsid w:val="00492EC7"/>
    <w:rsid w:val="004930E8"/>
    <w:rsid w:val="004966E1"/>
    <w:rsid w:val="00497866"/>
    <w:rsid w:val="00497F02"/>
    <w:rsid w:val="004A129F"/>
    <w:rsid w:val="004A353B"/>
    <w:rsid w:val="004A359B"/>
    <w:rsid w:val="004A3D52"/>
    <w:rsid w:val="004A668C"/>
    <w:rsid w:val="004A7ACD"/>
    <w:rsid w:val="004B3E76"/>
    <w:rsid w:val="004B45B7"/>
    <w:rsid w:val="004B4761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4B34"/>
    <w:rsid w:val="004C546B"/>
    <w:rsid w:val="004C5517"/>
    <w:rsid w:val="004C5D8F"/>
    <w:rsid w:val="004C6776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42B"/>
    <w:rsid w:val="004E6C6E"/>
    <w:rsid w:val="004E74F0"/>
    <w:rsid w:val="004F1098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E35"/>
    <w:rsid w:val="00510CC9"/>
    <w:rsid w:val="00511940"/>
    <w:rsid w:val="00511EF6"/>
    <w:rsid w:val="00512505"/>
    <w:rsid w:val="00512E31"/>
    <w:rsid w:val="0051319D"/>
    <w:rsid w:val="005134CB"/>
    <w:rsid w:val="00514EEE"/>
    <w:rsid w:val="005161B4"/>
    <w:rsid w:val="0051645F"/>
    <w:rsid w:val="0051779A"/>
    <w:rsid w:val="00521C4A"/>
    <w:rsid w:val="0052201D"/>
    <w:rsid w:val="00522DB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919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B48"/>
    <w:rsid w:val="0055039A"/>
    <w:rsid w:val="005507C0"/>
    <w:rsid w:val="005507DA"/>
    <w:rsid w:val="00550948"/>
    <w:rsid w:val="00550966"/>
    <w:rsid w:val="00551A69"/>
    <w:rsid w:val="00553C3F"/>
    <w:rsid w:val="00554030"/>
    <w:rsid w:val="00554C59"/>
    <w:rsid w:val="00557871"/>
    <w:rsid w:val="00557B63"/>
    <w:rsid w:val="0056133F"/>
    <w:rsid w:val="00562D55"/>
    <w:rsid w:val="00562E17"/>
    <w:rsid w:val="005630A8"/>
    <w:rsid w:val="00563F7B"/>
    <w:rsid w:val="005646F1"/>
    <w:rsid w:val="00566742"/>
    <w:rsid w:val="00566C01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2DB6"/>
    <w:rsid w:val="005836CD"/>
    <w:rsid w:val="00584BF8"/>
    <w:rsid w:val="00584EEB"/>
    <w:rsid w:val="00584F3F"/>
    <w:rsid w:val="005859D2"/>
    <w:rsid w:val="00585CB6"/>
    <w:rsid w:val="0058755C"/>
    <w:rsid w:val="00587B52"/>
    <w:rsid w:val="00587D5B"/>
    <w:rsid w:val="00590397"/>
    <w:rsid w:val="00590A92"/>
    <w:rsid w:val="0059104F"/>
    <w:rsid w:val="005916D0"/>
    <w:rsid w:val="005925C1"/>
    <w:rsid w:val="00592891"/>
    <w:rsid w:val="00594C53"/>
    <w:rsid w:val="00595561"/>
    <w:rsid w:val="005961A6"/>
    <w:rsid w:val="0059632D"/>
    <w:rsid w:val="0059669F"/>
    <w:rsid w:val="00597EE1"/>
    <w:rsid w:val="005A1E05"/>
    <w:rsid w:val="005A2527"/>
    <w:rsid w:val="005A29B8"/>
    <w:rsid w:val="005A38CB"/>
    <w:rsid w:val="005B04A3"/>
    <w:rsid w:val="005B13E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20C"/>
    <w:rsid w:val="005B68CF"/>
    <w:rsid w:val="005B699F"/>
    <w:rsid w:val="005C1050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1E2"/>
    <w:rsid w:val="005E292D"/>
    <w:rsid w:val="005E7A9A"/>
    <w:rsid w:val="005E7B21"/>
    <w:rsid w:val="005E7D1F"/>
    <w:rsid w:val="005F0A59"/>
    <w:rsid w:val="005F2F38"/>
    <w:rsid w:val="005F3643"/>
    <w:rsid w:val="005F4511"/>
    <w:rsid w:val="005F5E05"/>
    <w:rsid w:val="005F7A1F"/>
    <w:rsid w:val="006001C9"/>
    <w:rsid w:val="006004FC"/>
    <w:rsid w:val="00602201"/>
    <w:rsid w:val="00602410"/>
    <w:rsid w:val="006033B0"/>
    <w:rsid w:val="0060420B"/>
    <w:rsid w:val="00605D5D"/>
    <w:rsid w:val="00605E5D"/>
    <w:rsid w:val="00606522"/>
    <w:rsid w:val="006109FF"/>
    <w:rsid w:val="006121A0"/>
    <w:rsid w:val="00612811"/>
    <w:rsid w:val="00612EDD"/>
    <w:rsid w:val="00613868"/>
    <w:rsid w:val="00613BCB"/>
    <w:rsid w:val="006144BE"/>
    <w:rsid w:val="006148E7"/>
    <w:rsid w:val="006149C7"/>
    <w:rsid w:val="00615023"/>
    <w:rsid w:val="00615786"/>
    <w:rsid w:val="00615D22"/>
    <w:rsid w:val="00616213"/>
    <w:rsid w:val="0061724E"/>
    <w:rsid w:val="00617E80"/>
    <w:rsid w:val="00621DD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34A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31D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82"/>
    <w:rsid w:val="0069133E"/>
    <w:rsid w:val="00691E00"/>
    <w:rsid w:val="006941C8"/>
    <w:rsid w:val="00694386"/>
    <w:rsid w:val="00696EAC"/>
    <w:rsid w:val="00697B92"/>
    <w:rsid w:val="00697C73"/>
    <w:rsid w:val="00697D58"/>
    <w:rsid w:val="006A2AC2"/>
    <w:rsid w:val="006A3496"/>
    <w:rsid w:val="006A383F"/>
    <w:rsid w:val="006A3C68"/>
    <w:rsid w:val="006A4E1A"/>
    <w:rsid w:val="006A7360"/>
    <w:rsid w:val="006A73B6"/>
    <w:rsid w:val="006B1281"/>
    <w:rsid w:val="006B1836"/>
    <w:rsid w:val="006B1DEF"/>
    <w:rsid w:val="006B2F64"/>
    <w:rsid w:val="006B30ED"/>
    <w:rsid w:val="006B4A0A"/>
    <w:rsid w:val="006B4B4D"/>
    <w:rsid w:val="006B53E2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4E9"/>
    <w:rsid w:val="006E56BF"/>
    <w:rsid w:val="006E64BE"/>
    <w:rsid w:val="006E6A76"/>
    <w:rsid w:val="006E7183"/>
    <w:rsid w:val="006F1449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446"/>
    <w:rsid w:val="00704E3C"/>
    <w:rsid w:val="00704EE1"/>
    <w:rsid w:val="0070676C"/>
    <w:rsid w:val="007067B1"/>
    <w:rsid w:val="00706A0D"/>
    <w:rsid w:val="00706A47"/>
    <w:rsid w:val="00710E52"/>
    <w:rsid w:val="00711594"/>
    <w:rsid w:val="007115BC"/>
    <w:rsid w:val="007126DF"/>
    <w:rsid w:val="0071327A"/>
    <w:rsid w:val="00714A15"/>
    <w:rsid w:val="0071533A"/>
    <w:rsid w:val="007162D4"/>
    <w:rsid w:val="00716496"/>
    <w:rsid w:val="00716719"/>
    <w:rsid w:val="0072028E"/>
    <w:rsid w:val="0072224A"/>
    <w:rsid w:val="00724050"/>
    <w:rsid w:val="00725159"/>
    <w:rsid w:val="00730C39"/>
    <w:rsid w:val="0073178E"/>
    <w:rsid w:val="007326A6"/>
    <w:rsid w:val="007326BC"/>
    <w:rsid w:val="00732BFD"/>
    <w:rsid w:val="00732C5D"/>
    <w:rsid w:val="0073392D"/>
    <w:rsid w:val="00733D68"/>
    <w:rsid w:val="00734A03"/>
    <w:rsid w:val="00734B51"/>
    <w:rsid w:val="00735A8E"/>
    <w:rsid w:val="00735AA9"/>
    <w:rsid w:val="00736804"/>
    <w:rsid w:val="0073697D"/>
    <w:rsid w:val="0074028B"/>
    <w:rsid w:val="007407B3"/>
    <w:rsid w:val="00741B89"/>
    <w:rsid w:val="007435DC"/>
    <w:rsid w:val="00744BB7"/>
    <w:rsid w:val="00745F72"/>
    <w:rsid w:val="0074788E"/>
    <w:rsid w:val="00747ADF"/>
    <w:rsid w:val="00752AF4"/>
    <w:rsid w:val="0075345A"/>
    <w:rsid w:val="00753684"/>
    <w:rsid w:val="00753762"/>
    <w:rsid w:val="00754FB9"/>
    <w:rsid w:val="0075512D"/>
    <w:rsid w:val="007572EE"/>
    <w:rsid w:val="007574D8"/>
    <w:rsid w:val="00757BE0"/>
    <w:rsid w:val="00757EF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5C"/>
    <w:rsid w:val="00765589"/>
    <w:rsid w:val="00765D65"/>
    <w:rsid w:val="00766384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0F13"/>
    <w:rsid w:val="0078102C"/>
    <w:rsid w:val="00782144"/>
    <w:rsid w:val="007827D5"/>
    <w:rsid w:val="00783289"/>
    <w:rsid w:val="00785109"/>
    <w:rsid w:val="00785C86"/>
    <w:rsid w:val="007869D5"/>
    <w:rsid w:val="007877A1"/>
    <w:rsid w:val="00787BDF"/>
    <w:rsid w:val="007903D5"/>
    <w:rsid w:val="00791873"/>
    <w:rsid w:val="0079281B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45F"/>
    <w:rsid w:val="007C1D21"/>
    <w:rsid w:val="007C201E"/>
    <w:rsid w:val="007C25C3"/>
    <w:rsid w:val="007C29DD"/>
    <w:rsid w:val="007C44DF"/>
    <w:rsid w:val="007C4D8D"/>
    <w:rsid w:val="007C51F0"/>
    <w:rsid w:val="007C5772"/>
    <w:rsid w:val="007C6AE3"/>
    <w:rsid w:val="007D0781"/>
    <w:rsid w:val="007D158D"/>
    <w:rsid w:val="007D1AC6"/>
    <w:rsid w:val="007D1AD9"/>
    <w:rsid w:val="007D2012"/>
    <w:rsid w:val="007D2C54"/>
    <w:rsid w:val="007D419A"/>
    <w:rsid w:val="007D4637"/>
    <w:rsid w:val="007D4BE7"/>
    <w:rsid w:val="007D515D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9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F9"/>
    <w:rsid w:val="0083624E"/>
    <w:rsid w:val="008363D0"/>
    <w:rsid w:val="008363E5"/>
    <w:rsid w:val="00836F9F"/>
    <w:rsid w:val="0083734E"/>
    <w:rsid w:val="00841A2F"/>
    <w:rsid w:val="00841EA2"/>
    <w:rsid w:val="00842420"/>
    <w:rsid w:val="0084285E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1B5"/>
    <w:rsid w:val="00862F5E"/>
    <w:rsid w:val="0086357F"/>
    <w:rsid w:val="00865492"/>
    <w:rsid w:val="008656B8"/>
    <w:rsid w:val="008667B2"/>
    <w:rsid w:val="00866AD0"/>
    <w:rsid w:val="00866BD0"/>
    <w:rsid w:val="00870098"/>
    <w:rsid w:val="0087122F"/>
    <w:rsid w:val="008727FA"/>
    <w:rsid w:val="00872C86"/>
    <w:rsid w:val="008730A9"/>
    <w:rsid w:val="0087407B"/>
    <w:rsid w:val="008740B4"/>
    <w:rsid w:val="0087433A"/>
    <w:rsid w:val="0087572B"/>
    <w:rsid w:val="00875BF3"/>
    <w:rsid w:val="0087768B"/>
    <w:rsid w:val="008805F0"/>
    <w:rsid w:val="00881BE6"/>
    <w:rsid w:val="008832E3"/>
    <w:rsid w:val="008833B3"/>
    <w:rsid w:val="00883781"/>
    <w:rsid w:val="00884BC3"/>
    <w:rsid w:val="008857B8"/>
    <w:rsid w:val="00886C0C"/>
    <w:rsid w:val="008874CF"/>
    <w:rsid w:val="00892006"/>
    <w:rsid w:val="008922ED"/>
    <w:rsid w:val="00892A49"/>
    <w:rsid w:val="00892C4C"/>
    <w:rsid w:val="008940A2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84C"/>
    <w:rsid w:val="008B01C9"/>
    <w:rsid w:val="008B0A52"/>
    <w:rsid w:val="008B22FE"/>
    <w:rsid w:val="008B41DF"/>
    <w:rsid w:val="008B4384"/>
    <w:rsid w:val="008B796D"/>
    <w:rsid w:val="008C09F5"/>
    <w:rsid w:val="008C20E5"/>
    <w:rsid w:val="008C2337"/>
    <w:rsid w:val="008C3F61"/>
    <w:rsid w:val="008C4722"/>
    <w:rsid w:val="008C59F1"/>
    <w:rsid w:val="008C5DED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236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764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0E5F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B00"/>
    <w:rsid w:val="009520A3"/>
    <w:rsid w:val="009537B9"/>
    <w:rsid w:val="009538B8"/>
    <w:rsid w:val="00954424"/>
    <w:rsid w:val="00955E24"/>
    <w:rsid w:val="00955E6D"/>
    <w:rsid w:val="0095736F"/>
    <w:rsid w:val="00957DDA"/>
    <w:rsid w:val="009605DB"/>
    <w:rsid w:val="00961849"/>
    <w:rsid w:val="009618EE"/>
    <w:rsid w:val="00961E37"/>
    <w:rsid w:val="009626EF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04"/>
    <w:rsid w:val="00976D86"/>
    <w:rsid w:val="009773EE"/>
    <w:rsid w:val="009803A8"/>
    <w:rsid w:val="009841BF"/>
    <w:rsid w:val="00984849"/>
    <w:rsid w:val="00986E34"/>
    <w:rsid w:val="0099069A"/>
    <w:rsid w:val="0099107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85E"/>
    <w:rsid w:val="009B2FD2"/>
    <w:rsid w:val="009B37C2"/>
    <w:rsid w:val="009B521D"/>
    <w:rsid w:val="009B53C5"/>
    <w:rsid w:val="009B549B"/>
    <w:rsid w:val="009B5D3A"/>
    <w:rsid w:val="009B69A3"/>
    <w:rsid w:val="009B7BA1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680"/>
    <w:rsid w:val="009E2943"/>
    <w:rsid w:val="009E474B"/>
    <w:rsid w:val="009E70BD"/>
    <w:rsid w:val="009E7970"/>
    <w:rsid w:val="009F0EA1"/>
    <w:rsid w:val="009F1E96"/>
    <w:rsid w:val="009F233B"/>
    <w:rsid w:val="009F23D8"/>
    <w:rsid w:val="009F3A34"/>
    <w:rsid w:val="009F3FFE"/>
    <w:rsid w:val="009F4485"/>
    <w:rsid w:val="009F46FA"/>
    <w:rsid w:val="009F4B0F"/>
    <w:rsid w:val="009F4B21"/>
    <w:rsid w:val="009F4B82"/>
    <w:rsid w:val="009F5200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3B"/>
    <w:rsid w:val="00A11828"/>
    <w:rsid w:val="00A1241A"/>
    <w:rsid w:val="00A1333A"/>
    <w:rsid w:val="00A13E50"/>
    <w:rsid w:val="00A145D0"/>
    <w:rsid w:val="00A1579C"/>
    <w:rsid w:val="00A177D0"/>
    <w:rsid w:val="00A17AB1"/>
    <w:rsid w:val="00A20734"/>
    <w:rsid w:val="00A208E8"/>
    <w:rsid w:val="00A215AE"/>
    <w:rsid w:val="00A2197B"/>
    <w:rsid w:val="00A21CAC"/>
    <w:rsid w:val="00A221EF"/>
    <w:rsid w:val="00A22602"/>
    <w:rsid w:val="00A2477A"/>
    <w:rsid w:val="00A2513F"/>
    <w:rsid w:val="00A25298"/>
    <w:rsid w:val="00A2715F"/>
    <w:rsid w:val="00A27203"/>
    <w:rsid w:val="00A303EB"/>
    <w:rsid w:val="00A305DC"/>
    <w:rsid w:val="00A3087E"/>
    <w:rsid w:val="00A31AEC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21C1"/>
    <w:rsid w:val="00A532D5"/>
    <w:rsid w:val="00A53A7C"/>
    <w:rsid w:val="00A54934"/>
    <w:rsid w:val="00A54F03"/>
    <w:rsid w:val="00A54F06"/>
    <w:rsid w:val="00A5761F"/>
    <w:rsid w:val="00A579B6"/>
    <w:rsid w:val="00A57AE8"/>
    <w:rsid w:val="00A603CB"/>
    <w:rsid w:val="00A60A6E"/>
    <w:rsid w:val="00A6159C"/>
    <w:rsid w:val="00A61E88"/>
    <w:rsid w:val="00A62E64"/>
    <w:rsid w:val="00A65193"/>
    <w:rsid w:val="00A6562E"/>
    <w:rsid w:val="00A66CCC"/>
    <w:rsid w:val="00A67B38"/>
    <w:rsid w:val="00A70A4F"/>
    <w:rsid w:val="00A72317"/>
    <w:rsid w:val="00A73C1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F81"/>
    <w:rsid w:val="00A95861"/>
    <w:rsid w:val="00A97E27"/>
    <w:rsid w:val="00AA0527"/>
    <w:rsid w:val="00AA054B"/>
    <w:rsid w:val="00AA196E"/>
    <w:rsid w:val="00AA1FFE"/>
    <w:rsid w:val="00AA2CDA"/>
    <w:rsid w:val="00AA2E90"/>
    <w:rsid w:val="00AA52F6"/>
    <w:rsid w:val="00AA697E"/>
    <w:rsid w:val="00AA6A26"/>
    <w:rsid w:val="00AA6FEE"/>
    <w:rsid w:val="00AA7EBB"/>
    <w:rsid w:val="00AB0945"/>
    <w:rsid w:val="00AB1719"/>
    <w:rsid w:val="00AB189A"/>
    <w:rsid w:val="00AB1C4B"/>
    <w:rsid w:val="00AB393F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6D3"/>
    <w:rsid w:val="00AE0129"/>
    <w:rsid w:val="00AE1B50"/>
    <w:rsid w:val="00AE1C99"/>
    <w:rsid w:val="00AE20B1"/>
    <w:rsid w:val="00AE2CE9"/>
    <w:rsid w:val="00AE3899"/>
    <w:rsid w:val="00AE4642"/>
    <w:rsid w:val="00AE503B"/>
    <w:rsid w:val="00AE7BDC"/>
    <w:rsid w:val="00AF2248"/>
    <w:rsid w:val="00AF2E8E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89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83"/>
    <w:rsid w:val="00B20AC0"/>
    <w:rsid w:val="00B23B16"/>
    <w:rsid w:val="00B24C00"/>
    <w:rsid w:val="00B31336"/>
    <w:rsid w:val="00B3141F"/>
    <w:rsid w:val="00B322C8"/>
    <w:rsid w:val="00B32894"/>
    <w:rsid w:val="00B3364A"/>
    <w:rsid w:val="00B35E2E"/>
    <w:rsid w:val="00B37632"/>
    <w:rsid w:val="00B4184D"/>
    <w:rsid w:val="00B42075"/>
    <w:rsid w:val="00B428F9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1442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A6C6A"/>
    <w:rsid w:val="00BA6D9D"/>
    <w:rsid w:val="00BB139B"/>
    <w:rsid w:val="00BB18EE"/>
    <w:rsid w:val="00BB2541"/>
    <w:rsid w:val="00BB2CA2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E66"/>
    <w:rsid w:val="00BD1C51"/>
    <w:rsid w:val="00BD268B"/>
    <w:rsid w:val="00BD2CC9"/>
    <w:rsid w:val="00BD634D"/>
    <w:rsid w:val="00BD705D"/>
    <w:rsid w:val="00BD7639"/>
    <w:rsid w:val="00BE0260"/>
    <w:rsid w:val="00BE2C21"/>
    <w:rsid w:val="00BE3234"/>
    <w:rsid w:val="00BE3435"/>
    <w:rsid w:val="00BE46D7"/>
    <w:rsid w:val="00BE6250"/>
    <w:rsid w:val="00BE6F66"/>
    <w:rsid w:val="00BE7AEA"/>
    <w:rsid w:val="00BF028A"/>
    <w:rsid w:val="00BF20ED"/>
    <w:rsid w:val="00BF3190"/>
    <w:rsid w:val="00BF31D0"/>
    <w:rsid w:val="00BF4767"/>
    <w:rsid w:val="00BF4B7A"/>
    <w:rsid w:val="00BF612E"/>
    <w:rsid w:val="00C0134F"/>
    <w:rsid w:val="00C01892"/>
    <w:rsid w:val="00C01B77"/>
    <w:rsid w:val="00C029BD"/>
    <w:rsid w:val="00C02AA0"/>
    <w:rsid w:val="00C036E8"/>
    <w:rsid w:val="00C05A80"/>
    <w:rsid w:val="00C07162"/>
    <w:rsid w:val="00C0746E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0A7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2B5"/>
    <w:rsid w:val="00C36DF9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916"/>
    <w:rsid w:val="00C53FB5"/>
    <w:rsid w:val="00C54E2B"/>
    <w:rsid w:val="00C55A2E"/>
    <w:rsid w:val="00C5629C"/>
    <w:rsid w:val="00C573B1"/>
    <w:rsid w:val="00C601CC"/>
    <w:rsid w:val="00C60DDB"/>
    <w:rsid w:val="00C613E0"/>
    <w:rsid w:val="00C61D4D"/>
    <w:rsid w:val="00C62013"/>
    <w:rsid w:val="00C63F78"/>
    <w:rsid w:val="00C64163"/>
    <w:rsid w:val="00C644A4"/>
    <w:rsid w:val="00C65583"/>
    <w:rsid w:val="00C66B01"/>
    <w:rsid w:val="00C67A78"/>
    <w:rsid w:val="00C70BE8"/>
    <w:rsid w:val="00C72F80"/>
    <w:rsid w:val="00C734C3"/>
    <w:rsid w:val="00C7406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BF7"/>
    <w:rsid w:val="00CA74B3"/>
    <w:rsid w:val="00CA7986"/>
    <w:rsid w:val="00CA7A88"/>
    <w:rsid w:val="00CB0D3C"/>
    <w:rsid w:val="00CB0F22"/>
    <w:rsid w:val="00CB1A60"/>
    <w:rsid w:val="00CB23BB"/>
    <w:rsid w:val="00CB2D25"/>
    <w:rsid w:val="00CB3120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B77"/>
    <w:rsid w:val="00CC5C79"/>
    <w:rsid w:val="00CC7296"/>
    <w:rsid w:val="00CD3354"/>
    <w:rsid w:val="00CD48A1"/>
    <w:rsid w:val="00CD693A"/>
    <w:rsid w:val="00CD7961"/>
    <w:rsid w:val="00CD7C0C"/>
    <w:rsid w:val="00CD7D7A"/>
    <w:rsid w:val="00CD7F57"/>
    <w:rsid w:val="00CE1406"/>
    <w:rsid w:val="00CE1461"/>
    <w:rsid w:val="00CE186F"/>
    <w:rsid w:val="00CE3451"/>
    <w:rsid w:val="00CE4722"/>
    <w:rsid w:val="00CE6DA4"/>
    <w:rsid w:val="00CE6EB5"/>
    <w:rsid w:val="00CF0257"/>
    <w:rsid w:val="00CF0E1A"/>
    <w:rsid w:val="00CF22E0"/>
    <w:rsid w:val="00CF4176"/>
    <w:rsid w:val="00CF54E7"/>
    <w:rsid w:val="00CF565A"/>
    <w:rsid w:val="00CF6597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639"/>
    <w:rsid w:val="00D319A1"/>
    <w:rsid w:val="00D32CEF"/>
    <w:rsid w:val="00D33EC1"/>
    <w:rsid w:val="00D35803"/>
    <w:rsid w:val="00D362F5"/>
    <w:rsid w:val="00D36AF4"/>
    <w:rsid w:val="00D36F0B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D7D"/>
    <w:rsid w:val="00D44A37"/>
    <w:rsid w:val="00D44D0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C4D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37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87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19"/>
    <w:rsid w:val="00DD2421"/>
    <w:rsid w:val="00DD4548"/>
    <w:rsid w:val="00DD5445"/>
    <w:rsid w:val="00DD5A00"/>
    <w:rsid w:val="00DD67B1"/>
    <w:rsid w:val="00DD695B"/>
    <w:rsid w:val="00DD6EC5"/>
    <w:rsid w:val="00DD6FFB"/>
    <w:rsid w:val="00DE0140"/>
    <w:rsid w:val="00DE0C7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7B"/>
    <w:rsid w:val="00DF687F"/>
    <w:rsid w:val="00E00392"/>
    <w:rsid w:val="00E00D71"/>
    <w:rsid w:val="00E00FAB"/>
    <w:rsid w:val="00E018B4"/>
    <w:rsid w:val="00E03A0F"/>
    <w:rsid w:val="00E04A3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052"/>
    <w:rsid w:val="00E20A19"/>
    <w:rsid w:val="00E20A36"/>
    <w:rsid w:val="00E226B0"/>
    <w:rsid w:val="00E23859"/>
    <w:rsid w:val="00E26AC7"/>
    <w:rsid w:val="00E26D27"/>
    <w:rsid w:val="00E304A8"/>
    <w:rsid w:val="00E306DA"/>
    <w:rsid w:val="00E31228"/>
    <w:rsid w:val="00E34EC6"/>
    <w:rsid w:val="00E404E5"/>
    <w:rsid w:val="00E40B32"/>
    <w:rsid w:val="00E41C50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B8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1430"/>
    <w:rsid w:val="00E81E6E"/>
    <w:rsid w:val="00E8200D"/>
    <w:rsid w:val="00E821CA"/>
    <w:rsid w:val="00E83F96"/>
    <w:rsid w:val="00E8450E"/>
    <w:rsid w:val="00E84C0F"/>
    <w:rsid w:val="00E852F4"/>
    <w:rsid w:val="00E86BB7"/>
    <w:rsid w:val="00E872A5"/>
    <w:rsid w:val="00E87F52"/>
    <w:rsid w:val="00E90B58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095"/>
    <w:rsid w:val="00EA7128"/>
    <w:rsid w:val="00EB00A3"/>
    <w:rsid w:val="00EB03D9"/>
    <w:rsid w:val="00EB2F83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C7E3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C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2087"/>
    <w:rsid w:val="00F0250D"/>
    <w:rsid w:val="00F03B68"/>
    <w:rsid w:val="00F051E7"/>
    <w:rsid w:val="00F05AFF"/>
    <w:rsid w:val="00F07DCC"/>
    <w:rsid w:val="00F10010"/>
    <w:rsid w:val="00F110C5"/>
    <w:rsid w:val="00F11AA3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92"/>
    <w:rsid w:val="00F31AF8"/>
    <w:rsid w:val="00F31E92"/>
    <w:rsid w:val="00F3335E"/>
    <w:rsid w:val="00F364EA"/>
    <w:rsid w:val="00F37973"/>
    <w:rsid w:val="00F40D6F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4C5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4030"/>
    <w:rsid w:val="00F75196"/>
    <w:rsid w:val="00F754CC"/>
    <w:rsid w:val="00F7773E"/>
    <w:rsid w:val="00F80413"/>
    <w:rsid w:val="00F80CD1"/>
    <w:rsid w:val="00F82EEF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82C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AEB"/>
    <w:rsid w:val="00FC63AA"/>
    <w:rsid w:val="00FC77BE"/>
    <w:rsid w:val="00FC7F37"/>
    <w:rsid w:val="00FD1036"/>
    <w:rsid w:val="00FD44AD"/>
    <w:rsid w:val="00FE0188"/>
    <w:rsid w:val="00FE093A"/>
    <w:rsid w:val="00FE2964"/>
    <w:rsid w:val="00FE2CE8"/>
    <w:rsid w:val="00FE35CE"/>
    <w:rsid w:val="00FE3F0A"/>
    <w:rsid w:val="00FE45C1"/>
    <w:rsid w:val="00FE691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372D9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match">
    <w:name w:val="match"/>
    <w:basedOn w:val="a1"/>
    <w:rsid w:val="00372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7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1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B1F0-D146-49C1-96F4-42DD550D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3</Pages>
  <Words>774</Words>
  <Characters>6076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pomaznev.vr</cp:lastModifiedBy>
  <cp:revision>11</cp:revision>
  <cp:lastPrinted>2010-09-30T14:29:00Z</cp:lastPrinted>
  <dcterms:created xsi:type="dcterms:W3CDTF">2015-02-17T06:58:00Z</dcterms:created>
  <dcterms:modified xsi:type="dcterms:W3CDTF">2015-02-18T07:52:00Z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